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E67857">
      <w:pPr>
        <w:widowControl w:val="0"/>
        <w:ind w:right="-7" w:firstLine="567"/>
        <w:jc w:val="right"/>
        <w:rPr>
          <w:rFonts w:ascii="GHEA Grapalat" w:hAnsi="GHEA Grapalat" w:cs="Sylfaen"/>
          <w:i/>
          <w:u w:val="single"/>
        </w:rPr>
      </w:pPr>
    </w:p>
    <w:p w14:paraId="31A0F3C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p>
    <w:p w14:paraId="75BB2BD3" w14:textId="78FB517B" w:rsidR="0091042F" w:rsidRPr="00601797" w:rsidRDefault="00642EFE" w:rsidP="00E67857">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236A7D">
        <w:rPr>
          <w:rFonts w:ascii="GHEA Grapalat" w:hAnsi="GHEA Grapalat"/>
          <w:i w:val="0"/>
          <w:color w:val="FF0000"/>
          <w:sz w:val="24"/>
          <w:szCs w:val="24"/>
          <w:lang w:val="hy-AM"/>
        </w:rPr>
        <w:t>9</w:t>
      </w:r>
      <w:r w:rsidRPr="00601797">
        <w:rPr>
          <w:rFonts w:ascii="GHEA Grapalat" w:hAnsi="GHEA Grapalat"/>
          <w:i w:val="0"/>
          <w:color w:val="FF0000"/>
          <w:sz w:val="24"/>
          <w:szCs w:val="24"/>
        </w:rPr>
        <w:t>" "</w:t>
      </w:r>
      <w:r w:rsidR="00D764AB">
        <w:rPr>
          <w:rFonts w:ascii="GHEA Grapalat" w:hAnsi="GHEA Grapalat"/>
          <w:i w:val="0"/>
          <w:color w:val="FF0000"/>
          <w:sz w:val="24"/>
          <w:szCs w:val="24"/>
          <w:lang w:val="hy-AM"/>
        </w:rPr>
        <w:t>0</w:t>
      </w:r>
      <w:r w:rsidR="00704337">
        <w:rPr>
          <w:rFonts w:ascii="GHEA Grapalat" w:hAnsi="GHEA Grapalat"/>
          <w:i w:val="0"/>
          <w:color w:val="FF0000"/>
          <w:sz w:val="24"/>
          <w:szCs w:val="24"/>
          <w:lang w:val="hy-AM"/>
        </w:rPr>
        <w:t>2</w:t>
      </w:r>
      <w:r w:rsidRPr="00601797">
        <w:rPr>
          <w:rFonts w:ascii="GHEA Grapalat" w:hAnsi="GHEA Grapalat"/>
          <w:i w:val="0"/>
          <w:color w:val="FF0000"/>
          <w:sz w:val="24"/>
          <w:szCs w:val="24"/>
        </w:rPr>
        <w:t xml:space="preserve">" </w:t>
      </w:r>
      <w:r w:rsidR="00B07413">
        <w:rPr>
          <w:rFonts w:ascii="GHEA Grapalat" w:hAnsi="GHEA Grapalat"/>
          <w:i w:val="0"/>
          <w:color w:val="FF0000"/>
          <w:sz w:val="24"/>
          <w:szCs w:val="24"/>
        </w:rPr>
        <w:t>202</w:t>
      </w:r>
      <w:r w:rsidR="00D764AB">
        <w:rPr>
          <w:rFonts w:ascii="GHEA Grapalat" w:hAnsi="GHEA Grapalat"/>
          <w:i w:val="0"/>
          <w:color w:val="FF0000"/>
          <w:sz w:val="24"/>
          <w:szCs w:val="24"/>
          <w:lang w:val="hy-AM"/>
        </w:rPr>
        <w:t>6</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641A7B31" w:rsidR="0091042F" w:rsidRPr="009044F1" w:rsidRDefault="0006703E" w:rsidP="00E67857">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704337">
        <w:rPr>
          <w:rFonts w:ascii="GHEA Grapalat" w:hAnsi="GHEA Grapalat"/>
          <w:i w:val="0"/>
          <w:sz w:val="24"/>
          <w:szCs w:val="24"/>
        </w:rPr>
        <w:t>26/25</w:t>
      </w:r>
    </w:p>
    <w:p w14:paraId="4DA1CB45" w14:textId="77777777" w:rsidR="0091042F" w:rsidRPr="009044F1" w:rsidRDefault="0091042F" w:rsidP="00E67857">
      <w:pPr>
        <w:pStyle w:val="BodyTextIndent"/>
        <w:widowControl w:val="0"/>
        <w:spacing w:line="240" w:lineRule="auto"/>
        <w:rPr>
          <w:rFonts w:ascii="GHEA Grapalat" w:hAnsi="GHEA Grapalat"/>
          <w:i w:val="0"/>
          <w:sz w:val="24"/>
          <w:szCs w:val="24"/>
        </w:rPr>
      </w:pPr>
    </w:p>
    <w:p w14:paraId="78B9F6A4" w14:textId="24CEE618" w:rsidR="00642EFE" w:rsidRPr="009044F1" w:rsidRDefault="00601797" w:rsidP="00E67857">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rsidR="00642EFE">
        <w:fldChar w:fldCharType="begin"/>
      </w:r>
      <w:r w:rsidR="00642EFE">
        <w:instrText>HYPERLINK "http://www.armeps.am/" \h</w:instrText>
      </w:r>
      <w:r w:rsidR="00642EFE">
        <w:fldChar w:fldCharType="separate"/>
      </w:r>
      <w:r w:rsidR="00642EFE" w:rsidRPr="009044F1">
        <w:rPr>
          <w:rFonts w:ascii="GHEA Grapalat" w:hAnsi="GHEA Grapalat"/>
          <w:i w:val="0"/>
          <w:sz w:val="24"/>
          <w:szCs w:val="24"/>
        </w:rPr>
        <w:t>www.armeps.am</w:t>
      </w:r>
      <w:r w:rsidR="00642EFE">
        <w:fldChar w:fldCharType="end"/>
      </w:r>
      <w:r w:rsidR="00642EFE" w:rsidRPr="009044F1">
        <w:rPr>
          <w:rFonts w:ascii="GHEA Grapalat" w:hAnsi="GHEA Grapalat"/>
          <w:i w:val="0"/>
          <w:sz w:val="24"/>
          <w:szCs w:val="24"/>
        </w:rPr>
        <w:t>).</w:t>
      </w:r>
    </w:p>
    <w:p w14:paraId="2BB346DA" w14:textId="410D3FF4" w:rsidR="00341A74" w:rsidRPr="003A1EBB" w:rsidRDefault="00A20B69"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67857">
        <w:rPr>
          <w:rFonts w:ascii="Calibri" w:hAnsi="Calibri" w:cs="Calibri"/>
          <w:i w:val="0"/>
          <w:sz w:val="24"/>
          <w:szCs w:val="24"/>
        </w:rPr>
        <w:t> </w:t>
      </w:r>
      <w:r w:rsidRPr="00E67857">
        <w:rPr>
          <w:rFonts w:ascii="GHEA Grapalat" w:hAnsi="GHEA Grapalat"/>
          <w:i w:val="0"/>
          <w:sz w:val="24"/>
          <w:szCs w:val="24"/>
        </w:rPr>
        <w:t>установленном</w:t>
      </w:r>
      <w:r w:rsidR="00782D60" w:rsidRPr="00E67857">
        <w:rPr>
          <w:rFonts w:ascii="Calibri" w:hAnsi="Calibri" w:cs="Calibri"/>
          <w:i w:val="0"/>
          <w:sz w:val="24"/>
          <w:szCs w:val="24"/>
        </w:rPr>
        <w:t> </w:t>
      </w:r>
      <w:r w:rsidRPr="00E67857">
        <w:rPr>
          <w:rFonts w:ascii="GHEA Grapalat" w:hAnsi="GHEA Grapalat"/>
          <w:i w:val="0"/>
          <w:sz w:val="24"/>
          <w:szCs w:val="24"/>
        </w:rPr>
        <w:t xml:space="preserve">порядке будет предложено заключить договор </w:t>
      </w:r>
      <w:r w:rsidR="005F573E">
        <w:rPr>
          <w:rFonts w:ascii="GHEA Grapalat" w:hAnsi="GHEA Grapalat"/>
          <w:i w:val="0"/>
          <w:sz w:val="24"/>
          <w:szCs w:val="24"/>
        </w:rPr>
        <w:t>по</w:t>
      </w:r>
      <w:r w:rsidRPr="00E67857">
        <w:rPr>
          <w:rFonts w:ascii="GHEA Grapalat" w:hAnsi="GHEA Grapalat"/>
          <w:i w:val="0"/>
          <w:sz w:val="24"/>
          <w:szCs w:val="24"/>
        </w:rPr>
        <w:t xml:space="preserve"> </w:t>
      </w:r>
      <w:r w:rsidR="005F573E" w:rsidRPr="005F573E">
        <w:rPr>
          <w:rFonts w:ascii="GHEA Grapalat" w:hAnsi="GHEA Grapalat"/>
          <w:i w:val="0"/>
          <w:sz w:val="24"/>
          <w:szCs w:val="24"/>
        </w:rPr>
        <w:t xml:space="preserve">приобретению </w:t>
      </w:r>
      <w:r w:rsidR="00C02404">
        <w:rPr>
          <w:rFonts w:ascii="GHEA Grapalat" w:hAnsi="GHEA Grapalat"/>
          <w:i w:val="0"/>
          <w:sz w:val="24"/>
          <w:szCs w:val="24"/>
        </w:rPr>
        <w:t>р</w:t>
      </w:r>
      <w:r w:rsidR="00C02404" w:rsidRPr="00C02404">
        <w:rPr>
          <w:rFonts w:ascii="GHEA Grapalat" w:hAnsi="GHEA Grapalat"/>
          <w:i w:val="0"/>
          <w:sz w:val="24"/>
          <w:szCs w:val="24"/>
        </w:rPr>
        <w:t>емонтны</w:t>
      </w:r>
      <w:r w:rsidR="00C02404">
        <w:rPr>
          <w:rFonts w:ascii="GHEA Grapalat" w:hAnsi="GHEA Grapalat"/>
          <w:i w:val="0"/>
          <w:sz w:val="24"/>
          <w:szCs w:val="24"/>
        </w:rPr>
        <w:t>х</w:t>
      </w:r>
      <w:r w:rsidR="00C02404" w:rsidRPr="00C02404">
        <w:rPr>
          <w:rFonts w:ascii="GHEA Grapalat" w:hAnsi="GHEA Grapalat"/>
          <w:i w:val="0"/>
          <w:sz w:val="24"/>
          <w:szCs w:val="24"/>
        </w:rPr>
        <w:t xml:space="preserve"> работ</w:t>
      </w:r>
      <w:r w:rsidR="00C02404">
        <w:rPr>
          <w:rFonts w:ascii="GHEA Grapalat" w:hAnsi="GHEA Grapalat"/>
          <w:i w:val="0"/>
          <w:sz w:val="24"/>
          <w:szCs w:val="24"/>
        </w:rPr>
        <w:t xml:space="preserve"> </w:t>
      </w:r>
      <w:r w:rsidR="005F573E" w:rsidRPr="005F573E">
        <w:rPr>
          <w:rFonts w:ascii="GHEA Grapalat" w:hAnsi="GHEA Grapalat"/>
          <w:i w:val="0"/>
          <w:sz w:val="24"/>
          <w:szCs w:val="24"/>
        </w:rPr>
        <w:t>по асфальтированию дворовых территорий и междугородних дорог на территории административного района Малатия-Себастия города Еревана</w:t>
      </w:r>
      <w:r w:rsidR="00E67857" w:rsidRPr="00E67857">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E67857">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678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E678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0BBD07C" w:rsidR="005939DE" w:rsidRPr="00C07F24" w:rsidRDefault="00677658"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36A7D">
        <w:rPr>
          <w:rFonts w:ascii="GHEA Grapalat" w:hAnsi="GHEA Grapalat"/>
          <w:b/>
          <w:i w:val="0"/>
          <w:iCs/>
          <w:lang w:val="hy-AM"/>
        </w:rPr>
        <w:t>13</w:t>
      </w:r>
      <w:r w:rsidR="001E311B">
        <w:rPr>
          <w:rFonts w:ascii="GHEA Grapalat" w:hAnsi="GHEA Grapalat"/>
          <w:b/>
          <w:i w:val="0"/>
          <w:iCs/>
          <w:lang w:val="hy-AM"/>
        </w:rPr>
        <w:t>.0</w:t>
      </w:r>
      <w:r w:rsidR="001A08E7">
        <w:rPr>
          <w:rFonts w:ascii="GHEA Grapalat" w:hAnsi="GHEA Grapalat"/>
          <w:b/>
          <w:i w:val="0"/>
          <w:iCs/>
        </w:rPr>
        <w:t>3</w:t>
      </w:r>
      <w:r w:rsidR="001E311B">
        <w:rPr>
          <w:rFonts w:ascii="GHEA Grapalat" w:hAnsi="GHEA Grapalat"/>
          <w:b/>
          <w:i w:val="0"/>
          <w:iCs/>
          <w:lang w:val="hy-AM"/>
        </w:rPr>
        <w:t>.2026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2B5CDDF1" w:rsidR="004E2FC6" w:rsidRPr="001B32D9" w:rsidRDefault="0060526C"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36A7D">
        <w:rPr>
          <w:rFonts w:ascii="GHEA Grapalat" w:hAnsi="GHEA Grapalat"/>
          <w:b/>
          <w:i w:val="0"/>
          <w:iCs/>
          <w:lang w:val="hy-AM"/>
        </w:rPr>
        <w:t>13</w:t>
      </w:r>
      <w:r w:rsidR="001E311B">
        <w:rPr>
          <w:rFonts w:ascii="GHEA Grapalat" w:hAnsi="GHEA Grapalat"/>
          <w:b/>
          <w:i w:val="0"/>
          <w:iCs/>
          <w:lang w:val="hy-AM"/>
        </w:rPr>
        <w:t>.0</w:t>
      </w:r>
      <w:r w:rsidR="001A08E7">
        <w:rPr>
          <w:rFonts w:ascii="GHEA Grapalat" w:hAnsi="GHEA Grapalat"/>
          <w:b/>
          <w:i w:val="0"/>
          <w:iCs/>
        </w:rPr>
        <w:t>3</w:t>
      </w:r>
      <w:r w:rsidR="001E311B">
        <w:rPr>
          <w:rFonts w:ascii="GHEA Grapalat" w:hAnsi="GHEA Grapalat"/>
          <w:b/>
          <w:i w:val="0"/>
          <w:iCs/>
          <w:lang w:val="hy-AM"/>
        </w:rPr>
        <w:t>.2026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678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67857">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196A05" w:rsidR="006E7AF9" w:rsidRDefault="006E7AF9" w:rsidP="00E67857">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E67857">
        <w:rPr>
          <w:rFonts w:ascii="GHEA Grapalat" w:hAnsi="GHEA Grapalat"/>
          <w:sz w:val="24"/>
          <w:szCs w:val="24"/>
        </w:rPr>
        <w:t>011514373</w:t>
      </w:r>
    </w:p>
    <w:p w14:paraId="29D580B7" w14:textId="237739CB"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E67857">
        <w:rPr>
          <w:rFonts w:ascii="GHEA Grapalat" w:hAnsi="GHEA Grapalat"/>
          <w:i w:val="0"/>
          <w:sz w:val="24"/>
          <w:szCs w:val="24"/>
          <w:lang w:val="en-US"/>
        </w:rPr>
        <w:t>gor</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muradyan</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yerevan</w:t>
      </w:r>
      <w:proofErr w:type="spellEnd"/>
      <w:r w:rsidR="00E67857" w:rsidRPr="004B5DA9">
        <w:rPr>
          <w:rFonts w:ascii="GHEA Grapalat" w:hAnsi="GHEA Grapalat"/>
          <w:i w:val="0"/>
          <w:sz w:val="24"/>
          <w:szCs w:val="24"/>
        </w:rPr>
        <w:t>.</w:t>
      </w:r>
      <w:r w:rsidR="00E67857">
        <w:rPr>
          <w:rFonts w:ascii="GHEA Grapalat" w:hAnsi="GHEA Grapalat"/>
          <w:i w:val="0"/>
          <w:sz w:val="24"/>
          <w:szCs w:val="24"/>
          <w:lang w:val="en-US"/>
        </w:rPr>
        <w:t>am</w:t>
      </w:r>
      <w:r w:rsidR="00E67857" w:rsidRPr="004B5DA9">
        <w:rPr>
          <w:rFonts w:ascii="GHEA Grapalat" w:hAnsi="GHEA Grapalat"/>
          <w:i w:val="0"/>
          <w:sz w:val="24"/>
          <w:szCs w:val="24"/>
        </w:rPr>
        <w:t xml:space="preserve"> </w:t>
      </w:r>
    </w:p>
    <w:p w14:paraId="7EB7C1E5" w14:textId="77777777"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6785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20AD8" w:rsidRDefault="00096865" w:rsidP="00E67857">
      <w:pPr>
        <w:pStyle w:val="BodyText"/>
        <w:widowControl w:val="0"/>
        <w:spacing w:after="0"/>
        <w:ind w:firstLine="567"/>
        <w:jc w:val="right"/>
        <w:rPr>
          <w:rFonts w:ascii="GHEA Grapalat" w:hAnsi="GHEA Grapalat" w:cs="Sylfaen"/>
          <w:iCs/>
        </w:rPr>
      </w:pPr>
      <w:r w:rsidRPr="00920AD8">
        <w:rPr>
          <w:rFonts w:ascii="GHEA Grapalat" w:hAnsi="GHEA Grapalat"/>
          <w:iCs/>
        </w:rPr>
        <w:lastRenderedPageBreak/>
        <w:t>Утверждено</w:t>
      </w:r>
    </w:p>
    <w:p w14:paraId="06BCFCFD" w14:textId="74BC7A8E" w:rsidR="00096865" w:rsidRPr="00920AD8" w:rsidRDefault="005D7731" w:rsidP="00E67857">
      <w:pPr>
        <w:pStyle w:val="BodyText"/>
        <w:widowControl w:val="0"/>
        <w:spacing w:after="0"/>
        <w:ind w:firstLine="567"/>
        <w:jc w:val="right"/>
        <w:rPr>
          <w:rFonts w:ascii="GHEA Grapalat" w:hAnsi="GHEA Grapalat"/>
          <w:iCs/>
        </w:rPr>
      </w:pPr>
      <w:r w:rsidRPr="00920AD8">
        <w:rPr>
          <w:rFonts w:ascii="GHEA Grapalat" w:hAnsi="GHEA Grapalat"/>
          <w:iCs/>
        </w:rPr>
        <w:t xml:space="preserve">Решением Оценочной комиссии </w:t>
      </w:r>
      <w:r w:rsidR="004E36FF" w:rsidRPr="00920AD8">
        <w:rPr>
          <w:rFonts w:ascii="GHEA Grapalat" w:hAnsi="GHEA Grapalat"/>
          <w:iCs/>
        </w:rPr>
        <w:t>открытый конкурс</w:t>
      </w:r>
      <w:r w:rsidR="001B32D9" w:rsidRPr="00920AD8">
        <w:rPr>
          <w:rFonts w:ascii="GHEA Grapalat" w:hAnsi="GHEA Grapalat" w:cs="Sylfaen"/>
          <w:iCs/>
        </w:rPr>
        <w:br/>
      </w:r>
      <w:r w:rsidR="00096865" w:rsidRPr="00920AD8">
        <w:rPr>
          <w:rFonts w:ascii="GHEA Grapalat" w:hAnsi="GHEA Grapalat"/>
          <w:iCs/>
        </w:rPr>
        <w:t xml:space="preserve">под кодом </w:t>
      </w:r>
      <w:r w:rsidR="00601797" w:rsidRPr="00920AD8">
        <w:rPr>
          <w:rFonts w:ascii="GHEA Grapalat" w:hAnsi="GHEA Grapalat"/>
          <w:iCs/>
        </w:rPr>
        <w:t>EQ-</w:t>
      </w:r>
      <w:r w:rsidR="004E36FF" w:rsidRPr="00920AD8">
        <w:rPr>
          <w:rFonts w:ascii="GHEA Grapalat" w:hAnsi="GHEA Grapalat"/>
          <w:iCs/>
        </w:rPr>
        <w:t>BMAShDzB-</w:t>
      </w:r>
      <w:r w:rsidR="00704337" w:rsidRPr="00920AD8">
        <w:rPr>
          <w:rFonts w:ascii="GHEA Grapalat" w:hAnsi="GHEA Grapalat"/>
          <w:iCs/>
        </w:rPr>
        <w:t>26/25</w:t>
      </w:r>
      <w:r w:rsidR="001B32D9" w:rsidRPr="00920AD8">
        <w:rPr>
          <w:rFonts w:ascii="GHEA Grapalat" w:hAnsi="GHEA Grapalat" w:cs="Times Armenian"/>
          <w:iCs/>
        </w:rPr>
        <w:br/>
      </w:r>
      <w:r w:rsidR="00A46F92" w:rsidRPr="00920AD8">
        <w:rPr>
          <w:rFonts w:ascii="GHEA Grapalat" w:hAnsi="GHEA Grapalat"/>
          <w:iCs/>
        </w:rPr>
        <w:t xml:space="preserve">№ </w:t>
      </w:r>
      <w:r w:rsidR="006E7AF9" w:rsidRPr="00920AD8">
        <w:rPr>
          <w:rFonts w:ascii="GHEA Grapalat" w:hAnsi="GHEA Grapalat"/>
          <w:iCs/>
        </w:rPr>
        <w:t>3</w:t>
      </w:r>
      <w:r w:rsidR="00096865" w:rsidRPr="00920AD8">
        <w:rPr>
          <w:rFonts w:ascii="GHEA Grapalat" w:hAnsi="GHEA Grapalat"/>
          <w:iCs/>
        </w:rPr>
        <w:t xml:space="preserve"> от </w:t>
      </w:r>
      <w:r w:rsidR="00152FCE">
        <w:rPr>
          <w:rFonts w:ascii="GHEA Grapalat" w:hAnsi="GHEA Grapalat"/>
          <w:iCs/>
          <w:lang w:val="hy-AM"/>
        </w:rPr>
        <w:t>09</w:t>
      </w:r>
      <w:r w:rsidR="006E7AF9" w:rsidRPr="00920AD8">
        <w:rPr>
          <w:rFonts w:ascii="GHEA Grapalat" w:hAnsi="GHEA Grapalat"/>
          <w:iCs/>
          <w:color w:val="FF0000"/>
        </w:rPr>
        <w:t>.</w:t>
      </w:r>
      <w:r w:rsidR="008F5C2D" w:rsidRPr="00920AD8">
        <w:rPr>
          <w:rFonts w:ascii="GHEA Grapalat" w:hAnsi="GHEA Grapalat"/>
          <w:iCs/>
          <w:color w:val="FF0000"/>
        </w:rPr>
        <w:t>0</w:t>
      </w:r>
      <w:r w:rsidR="001E311B" w:rsidRPr="00920AD8">
        <w:rPr>
          <w:rFonts w:ascii="GHEA Grapalat" w:hAnsi="GHEA Grapalat"/>
          <w:iCs/>
          <w:color w:val="FF0000"/>
          <w:lang w:val="hy-AM"/>
        </w:rPr>
        <w:t>2</w:t>
      </w:r>
      <w:r w:rsidR="00096865" w:rsidRPr="00920AD8">
        <w:rPr>
          <w:rFonts w:ascii="GHEA Grapalat" w:hAnsi="GHEA Grapalat"/>
          <w:iCs/>
          <w:color w:val="FF0000"/>
        </w:rPr>
        <w:t xml:space="preserve"> </w:t>
      </w:r>
      <w:r w:rsidR="00B07413" w:rsidRPr="00920AD8">
        <w:rPr>
          <w:rFonts w:ascii="GHEA Grapalat" w:hAnsi="GHEA Grapalat"/>
          <w:iCs/>
          <w:color w:val="FF0000"/>
        </w:rPr>
        <w:t>202</w:t>
      </w:r>
      <w:r w:rsidR="008F5C2D" w:rsidRPr="00920AD8">
        <w:rPr>
          <w:rFonts w:ascii="GHEA Grapalat" w:hAnsi="GHEA Grapalat"/>
          <w:iCs/>
          <w:color w:val="FF0000"/>
        </w:rPr>
        <w:t>6</w:t>
      </w:r>
      <w:r w:rsidR="009F10E4" w:rsidRPr="00920AD8">
        <w:rPr>
          <w:rFonts w:ascii="GHEA Grapalat" w:hAnsi="GHEA Grapalat"/>
          <w:iCs/>
          <w:color w:val="FF0000"/>
        </w:rPr>
        <w:t xml:space="preserve"> </w:t>
      </w:r>
      <w:r w:rsidR="00096865" w:rsidRPr="00920AD8">
        <w:rPr>
          <w:rFonts w:ascii="GHEA Grapalat" w:hAnsi="GHEA Grapalat"/>
          <w:iCs/>
        </w:rPr>
        <w:t>г.</w:t>
      </w:r>
    </w:p>
    <w:p w14:paraId="1B422F9C" w14:textId="77777777" w:rsidR="00096865" w:rsidRPr="009044F1" w:rsidRDefault="00096865" w:rsidP="00E67857">
      <w:pPr>
        <w:pStyle w:val="BodyText"/>
        <w:widowControl w:val="0"/>
        <w:spacing w:after="0"/>
        <w:ind w:right="-7" w:firstLine="567"/>
        <w:jc w:val="center"/>
        <w:rPr>
          <w:rFonts w:ascii="GHEA Grapalat" w:hAnsi="GHEA Grapalat"/>
        </w:rPr>
      </w:pPr>
    </w:p>
    <w:p w14:paraId="552921E7" w14:textId="77777777" w:rsidR="00096865" w:rsidRPr="003A1EBB" w:rsidRDefault="00096865" w:rsidP="00E67857">
      <w:pPr>
        <w:pStyle w:val="BodyText"/>
        <w:widowControl w:val="0"/>
        <w:spacing w:after="0"/>
        <w:ind w:right="-7" w:firstLine="567"/>
        <w:jc w:val="center"/>
        <w:rPr>
          <w:rFonts w:ascii="GHEA Grapalat" w:hAnsi="GHEA Grapalat"/>
        </w:rPr>
      </w:pPr>
    </w:p>
    <w:p w14:paraId="26067788" w14:textId="77777777" w:rsidR="000763E5" w:rsidRPr="003A1EBB" w:rsidRDefault="000763E5" w:rsidP="00E67857">
      <w:pPr>
        <w:pStyle w:val="BodyText"/>
        <w:widowControl w:val="0"/>
        <w:spacing w:after="0"/>
        <w:ind w:right="-7" w:firstLine="567"/>
        <w:jc w:val="center"/>
        <w:rPr>
          <w:rFonts w:ascii="GHEA Grapalat" w:hAnsi="GHEA Grapalat"/>
        </w:rPr>
      </w:pPr>
    </w:p>
    <w:p w14:paraId="4C04C126" w14:textId="64572A1A" w:rsidR="00096865" w:rsidRPr="003A1EBB" w:rsidRDefault="00033ED4" w:rsidP="00E67857">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67857">
      <w:pPr>
        <w:pStyle w:val="BodyText"/>
        <w:widowControl w:val="0"/>
        <w:spacing w:after="0"/>
        <w:ind w:right="-7" w:firstLine="567"/>
        <w:jc w:val="center"/>
        <w:rPr>
          <w:rFonts w:ascii="GHEA Grapalat" w:hAnsi="GHEA Grapalat"/>
        </w:rPr>
      </w:pPr>
    </w:p>
    <w:p w14:paraId="6312CFBB" w14:textId="77777777" w:rsidR="000763E5" w:rsidRPr="003A1EBB" w:rsidRDefault="000763E5" w:rsidP="00E67857">
      <w:pPr>
        <w:pStyle w:val="BodyText"/>
        <w:widowControl w:val="0"/>
        <w:spacing w:after="0"/>
        <w:ind w:right="-7" w:firstLine="567"/>
        <w:jc w:val="center"/>
        <w:rPr>
          <w:rFonts w:ascii="GHEA Grapalat" w:hAnsi="GHEA Grapalat"/>
        </w:rPr>
      </w:pPr>
    </w:p>
    <w:p w14:paraId="63B83025" w14:textId="77777777" w:rsidR="00096865" w:rsidRPr="009044F1" w:rsidRDefault="000763E5" w:rsidP="00E67857">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56BCC1F6" w14:textId="409DA7D6" w:rsidR="00033ED4" w:rsidRDefault="002B32D6" w:rsidP="00E67857">
      <w:pPr>
        <w:pStyle w:val="BodyText"/>
        <w:widowControl w:val="0"/>
        <w:spacing w:after="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5F573E">
        <w:rPr>
          <w:rFonts w:ascii="GHEA Grapalat" w:hAnsi="GHEA Grapalat"/>
          <w:lang w:val="hy-AM"/>
        </w:rPr>
        <w:t xml:space="preserve"> </w:t>
      </w:r>
      <w:r w:rsidR="005F573E">
        <w:rPr>
          <w:rFonts w:ascii="GHEA Grapalat" w:hAnsi="GHEA Grapalat"/>
        </w:rPr>
        <w:t>Р</w:t>
      </w:r>
      <w:r w:rsidR="005F573E" w:rsidRPr="00C02404">
        <w:rPr>
          <w:rFonts w:ascii="GHEA Grapalat" w:hAnsi="GHEA Grapalat"/>
        </w:rPr>
        <w:t>ЕМОНТНЫ</w:t>
      </w:r>
      <w:r w:rsidR="005F573E">
        <w:rPr>
          <w:rFonts w:ascii="GHEA Grapalat" w:hAnsi="GHEA Grapalat"/>
        </w:rPr>
        <w:t>Х</w:t>
      </w:r>
      <w:r w:rsidR="005F573E" w:rsidRPr="00C02404">
        <w:rPr>
          <w:rFonts w:ascii="GHEA Grapalat" w:hAnsi="GHEA Grapalat"/>
        </w:rPr>
        <w:t xml:space="preserve"> РАБОТ</w:t>
      </w:r>
      <w:r w:rsidR="005F573E">
        <w:rPr>
          <w:rFonts w:ascii="GHEA Grapalat" w:hAnsi="GHEA Grapalat"/>
        </w:rPr>
        <w:t xml:space="preserve"> </w:t>
      </w:r>
      <w:r w:rsidR="005F573E" w:rsidRPr="005F573E">
        <w:rPr>
          <w:rFonts w:ascii="GHEA Grapalat" w:hAnsi="GHEA Grapalat"/>
        </w:rPr>
        <w:t>ПО АСФАЛЬТИРОВАНИЮ ДВОРОВЫХ ТЕРРИТОРИЙ И МЕЖДУГОРОДНИХ ДОРОГ НА ТЕРРИТОРИИ АДМИНИСТРАТИВНОГО РАЙОНА МАЛАТИЯ-СЕБАСТИЯ ГОРОДА ЕРЕВАНА</w:t>
      </w:r>
      <w:r w:rsidR="00F818BE" w:rsidRPr="00F818BE">
        <w:rPr>
          <w:rFonts w:ascii="GHEA Grapalat" w:hAnsi="GHEA Grapalat"/>
        </w:rPr>
        <w:t xml:space="preserve"> </w:t>
      </w:r>
      <w:r w:rsidR="00033ED4">
        <w:rPr>
          <w:rFonts w:ascii="GHEA Grapalat" w:hAnsi="GHEA Grapalat"/>
        </w:rPr>
        <w:t xml:space="preserve">ДЛЯ НУЖД </w:t>
      </w:r>
      <w:r w:rsidR="00033ED4" w:rsidRPr="00F818BE">
        <w:rPr>
          <w:rFonts w:ascii="GHEA Grapalat" w:hAnsi="GHEA Grapalat"/>
        </w:rPr>
        <w:t>МЭРИЯ Г.ЕРЕВАНА</w:t>
      </w:r>
    </w:p>
    <w:p w14:paraId="657D18F3" w14:textId="2269D508" w:rsidR="00096865" w:rsidRPr="009044F1" w:rsidRDefault="00096865" w:rsidP="00E67857">
      <w:pPr>
        <w:pStyle w:val="BodyText"/>
        <w:widowControl w:val="0"/>
        <w:spacing w:after="0"/>
        <w:ind w:right="-7"/>
        <w:jc w:val="center"/>
        <w:rPr>
          <w:rFonts w:ascii="GHEA Grapalat" w:hAnsi="GHEA Grapalat"/>
        </w:rPr>
      </w:pPr>
    </w:p>
    <w:p w14:paraId="0B3314FF" w14:textId="77777777" w:rsidR="00CE0D95" w:rsidRPr="009044F1" w:rsidRDefault="00CE0D95" w:rsidP="00E67857">
      <w:pPr>
        <w:pStyle w:val="BodyText"/>
        <w:widowControl w:val="0"/>
        <w:spacing w:after="0"/>
        <w:ind w:right="-7" w:firstLine="567"/>
        <w:jc w:val="center"/>
        <w:rPr>
          <w:rFonts w:ascii="GHEA Grapalat" w:hAnsi="GHEA Grapalat"/>
        </w:rPr>
      </w:pPr>
    </w:p>
    <w:p w14:paraId="41B931A2" w14:textId="77777777" w:rsidR="00CE0D95" w:rsidRPr="009044F1" w:rsidRDefault="00CE0D95" w:rsidP="00E67857">
      <w:pPr>
        <w:pStyle w:val="BodyText"/>
        <w:widowControl w:val="0"/>
        <w:spacing w:after="0"/>
        <w:ind w:right="-7" w:firstLine="567"/>
        <w:jc w:val="center"/>
        <w:rPr>
          <w:rFonts w:ascii="GHEA Grapalat" w:hAnsi="GHEA Grapalat"/>
        </w:rPr>
      </w:pPr>
    </w:p>
    <w:p w14:paraId="78B1FA20" w14:textId="77777777" w:rsidR="000763E5" w:rsidRDefault="000763E5" w:rsidP="00E67857">
      <w:pPr>
        <w:rPr>
          <w:rFonts w:ascii="GHEA Grapalat" w:hAnsi="GHEA Grapalat"/>
        </w:rPr>
      </w:pPr>
      <w:r>
        <w:rPr>
          <w:rFonts w:ascii="GHEA Grapalat" w:hAnsi="GHEA Grapalat"/>
        </w:rPr>
        <w:br w:type="page"/>
      </w:r>
    </w:p>
    <w:p w14:paraId="5ED59B81" w14:textId="77777777" w:rsidR="001A43A4" w:rsidRPr="009044F1" w:rsidRDefault="00096865" w:rsidP="00E6785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6785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6785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67857">
      <w:pPr>
        <w:widowControl w:val="0"/>
        <w:ind w:firstLine="567"/>
        <w:jc w:val="both"/>
        <w:rPr>
          <w:rFonts w:ascii="GHEA Grapalat" w:hAnsi="GHEA Grapalat"/>
          <w:i/>
          <w:lang w:val="hy-AM"/>
        </w:rPr>
      </w:pPr>
    </w:p>
    <w:p w14:paraId="36406057" w14:textId="77777777" w:rsidR="00615B35" w:rsidRPr="009044F1" w:rsidRDefault="0046586E" w:rsidP="00E67857">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67857">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068C6D2A" w14:textId="77777777" w:rsidR="00C90796" w:rsidRDefault="00C90796" w:rsidP="00E6785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67857">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67857">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67857">
      <w:pPr>
        <w:jc w:val="both"/>
        <w:rPr>
          <w:rFonts w:ascii="GHEA Grapalat" w:hAnsi="GHEA Grapalat"/>
          <w:i/>
        </w:rPr>
      </w:pPr>
    </w:p>
    <w:p w14:paraId="09B97B9A" w14:textId="77777777" w:rsidR="00984BDB" w:rsidRPr="009044F1" w:rsidRDefault="00984BDB" w:rsidP="00E67857">
      <w:pPr>
        <w:widowControl w:val="0"/>
        <w:ind w:firstLine="567"/>
        <w:jc w:val="both"/>
        <w:rPr>
          <w:rFonts w:ascii="GHEA Grapalat" w:hAnsi="GHEA Grapalat"/>
          <w:i/>
        </w:rPr>
      </w:pPr>
    </w:p>
    <w:p w14:paraId="2BC78628" w14:textId="77777777" w:rsidR="00160AE4" w:rsidRPr="009044F1" w:rsidRDefault="00994A77" w:rsidP="00E67857">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67857">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67857">
      <w:pPr>
        <w:widowControl w:val="0"/>
        <w:ind w:firstLine="567"/>
        <w:jc w:val="center"/>
        <w:rPr>
          <w:rFonts w:ascii="GHEA Grapalat" w:hAnsi="GHEA Grapalat"/>
          <w:i/>
        </w:rPr>
      </w:pPr>
    </w:p>
    <w:p w14:paraId="56EFF140" w14:textId="0C778A44" w:rsidR="00033ED4" w:rsidRPr="008C3E8A" w:rsidRDefault="005F573E" w:rsidP="008C3E8A">
      <w:pPr>
        <w:widowControl w:val="0"/>
        <w:jc w:val="center"/>
        <w:rPr>
          <w:rFonts w:ascii="GHEA Grapalat" w:hAnsi="GHEA Grapalat"/>
        </w:rPr>
      </w:pPr>
      <w:r>
        <w:rPr>
          <w:rFonts w:ascii="GHEA Grapalat" w:hAnsi="GHEA Grapalat"/>
        </w:rPr>
        <w:t xml:space="preserve">ПРИОБРЕТЕНИЯ </w:t>
      </w:r>
      <w:r>
        <w:rPr>
          <w:rFonts w:ascii="GHEA Grapalat" w:hAnsi="GHEA Grapalat"/>
          <w:lang w:val="hy-AM"/>
        </w:rPr>
        <w:t xml:space="preserve"> </w:t>
      </w:r>
      <w:r>
        <w:rPr>
          <w:rFonts w:ascii="GHEA Grapalat" w:hAnsi="GHEA Grapalat"/>
        </w:rPr>
        <w:t>Р</w:t>
      </w:r>
      <w:r w:rsidRPr="00C02404">
        <w:rPr>
          <w:rFonts w:ascii="GHEA Grapalat" w:hAnsi="GHEA Grapalat"/>
        </w:rPr>
        <w:t>ЕМОНТНЫ</w:t>
      </w:r>
      <w:r>
        <w:rPr>
          <w:rFonts w:ascii="GHEA Grapalat" w:hAnsi="GHEA Grapalat"/>
        </w:rPr>
        <w:t>Х</w:t>
      </w:r>
      <w:r w:rsidRPr="00C02404">
        <w:rPr>
          <w:rFonts w:ascii="GHEA Grapalat" w:hAnsi="GHEA Grapalat"/>
        </w:rPr>
        <w:t xml:space="preserve"> РАБОТ</w:t>
      </w:r>
      <w:r>
        <w:rPr>
          <w:rFonts w:ascii="GHEA Grapalat" w:hAnsi="GHEA Grapalat"/>
        </w:rPr>
        <w:t xml:space="preserve"> </w:t>
      </w:r>
      <w:r w:rsidRPr="005F573E">
        <w:rPr>
          <w:rFonts w:ascii="GHEA Grapalat" w:hAnsi="GHEA Grapalat"/>
        </w:rPr>
        <w:t>ПО АСФАЛЬТИРОВАНИЮ ДВОРОВЫХ ТЕРРИТОРИЙ И МЕЖДУГОРОДНИХ ДОРОГ НА ТЕРРИТОРИИ АДМИНИСТРАТИВНОГО РАЙОНА МАЛАТИЯ-СЕБАСТИЯ ГОРОДА ЕРЕВАНА</w:t>
      </w:r>
      <w:r w:rsidR="007A1587" w:rsidRPr="008C3E8A">
        <w:rPr>
          <w:rFonts w:ascii="GHEA Grapalat" w:hAnsi="GHEA Grapalat"/>
        </w:rPr>
        <w:t xml:space="preserve"> </w:t>
      </w:r>
      <w:r w:rsidR="00033ED4" w:rsidRPr="008C3E8A">
        <w:rPr>
          <w:rFonts w:ascii="GHEA Grapalat" w:hAnsi="GHEA Grapalat"/>
        </w:rPr>
        <w:t>ДЛЯ НУЖД МЭРИ</w:t>
      </w:r>
      <w:r w:rsidR="008C3E8A">
        <w:rPr>
          <w:rFonts w:ascii="GHEA Grapalat" w:hAnsi="GHEA Grapalat"/>
        </w:rPr>
        <w:t>И</w:t>
      </w:r>
      <w:r w:rsidR="00033ED4" w:rsidRPr="008C3E8A">
        <w:rPr>
          <w:rFonts w:ascii="GHEA Grapalat" w:hAnsi="GHEA Grapalat"/>
        </w:rPr>
        <w:t xml:space="preserve"> Г.ЕРЕВАН</w:t>
      </w:r>
    </w:p>
    <w:p w14:paraId="2D46C958" w14:textId="77777777" w:rsidR="00160AE4" w:rsidRPr="003A1EBB" w:rsidRDefault="00160AE4" w:rsidP="00E67857">
      <w:pPr>
        <w:widowControl w:val="0"/>
        <w:ind w:firstLine="567"/>
        <w:jc w:val="center"/>
        <w:rPr>
          <w:rFonts w:ascii="GHEA Grapalat" w:hAnsi="GHEA Grapalat"/>
        </w:rPr>
      </w:pPr>
    </w:p>
    <w:p w14:paraId="0FA6F93B" w14:textId="4ECCF90B" w:rsidR="00096865" w:rsidRPr="009044F1" w:rsidRDefault="00160AE4" w:rsidP="00E67857">
      <w:pPr>
        <w:widowControl w:val="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67857">
      <w:pPr>
        <w:widowControl w:val="0"/>
        <w:jc w:val="center"/>
        <w:rPr>
          <w:rFonts w:ascii="GHEA Grapalat" w:hAnsi="GHEA Grapalat" w:cs="Sylfaen"/>
          <w:b/>
        </w:rPr>
      </w:pPr>
    </w:p>
    <w:p w14:paraId="7E27DFE3" w14:textId="77777777" w:rsidR="00096865" w:rsidRPr="008842CE" w:rsidRDefault="00096865" w:rsidP="00E67857">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67857">
      <w:pPr>
        <w:widowControl w:val="0"/>
        <w:jc w:val="center"/>
        <w:rPr>
          <w:rFonts w:ascii="GHEA Grapalat" w:hAnsi="GHEA Grapalat"/>
        </w:rPr>
      </w:pPr>
    </w:p>
    <w:p w14:paraId="531A646C"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6785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6785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E6785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67857">
      <w:pPr>
        <w:widowControl w:val="0"/>
        <w:jc w:val="center"/>
        <w:rPr>
          <w:rFonts w:ascii="GHEA Grapalat" w:hAnsi="GHEA Grapalat"/>
          <w:b/>
        </w:rPr>
      </w:pPr>
    </w:p>
    <w:p w14:paraId="0F510C48" w14:textId="77777777" w:rsidR="00520F57" w:rsidRDefault="00520F57" w:rsidP="00E67857">
      <w:pPr>
        <w:widowControl w:val="0"/>
        <w:jc w:val="center"/>
        <w:rPr>
          <w:rFonts w:ascii="GHEA Grapalat" w:hAnsi="GHEA Grapalat"/>
          <w:b/>
        </w:rPr>
      </w:pPr>
    </w:p>
    <w:p w14:paraId="3350CDDF" w14:textId="77777777" w:rsidR="008842CE" w:rsidRPr="00374F4A" w:rsidRDefault="00CA590C" w:rsidP="00E67857">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67857">
      <w:pPr>
        <w:widowControl w:val="0"/>
        <w:jc w:val="center"/>
        <w:rPr>
          <w:rFonts w:ascii="GHEA Grapalat" w:hAnsi="GHEA Grapalat"/>
          <w:b/>
        </w:rPr>
      </w:pPr>
    </w:p>
    <w:p w14:paraId="39AB163C" w14:textId="0F5D4F6F" w:rsidR="00096865" w:rsidRDefault="00096865" w:rsidP="00E6785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 xml:space="preserve">НА </w:t>
      </w:r>
      <w:r w:rsidR="004E36FF">
        <w:rPr>
          <w:rFonts w:ascii="GHEA Grapalat" w:hAnsi="GHEA Grapalat"/>
          <w:b/>
        </w:rPr>
        <w:t>ОТКРЫТЫЙ КОНКУРС</w:t>
      </w:r>
    </w:p>
    <w:p w14:paraId="7380DBED" w14:textId="77777777" w:rsidR="00520F57" w:rsidRPr="008842CE" w:rsidRDefault="00520F57" w:rsidP="00E67857">
      <w:pPr>
        <w:widowControl w:val="0"/>
        <w:jc w:val="center"/>
        <w:rPr>
          <w:rFonts w:ascii="GHEA Grapalat" w:hAnsi="GHEA Grapalat"/>
          <w:b/>
        </w:rPr>
      </w:pPr>
    </w:p>
    <w:p w14:paraId="31821506"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6785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6785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67857">
      <w:pPr>
        <w:rPr>
          <w:rFonts w:ascii="GHEA Grapalat" w:hAnsi="GHEA Grapalat"/>
          <w:spacing w:val="-6"/>
        </w:rPr>
      </w:pPr>
      <w:r>
        <w:rPr>
          <w:rFonts w:ascii="GHEA Grapalat" w:hAnsi="GHEA Grapalat"/>
          <w:spacing w:val="-6"/>
        </w:rPr>
        <w:br w:type="page"/>
      </w:r>
    </w:p>
    <w:p w14:paraId="48760574" w14:textId="0587EE82" w:rsidR="00096865" w:rsidRPr="006D2DF7" w:rsidRDefault="00E17B7F" w:rsidP="00E6785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704337">
        <w:rPr>
          <w:rFonts w:ascii="GHEA Grapalat" w:hAnsi="GHEA Grapalat"/>
          <w:spacing w:val="-6"/>
        </w:rPr>
        <w:t>26/25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6785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6785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6785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6785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4637A9B2" w:rsidR="003E1421" w:rsidRPr="009044F1" w:rsidRDefault="00A81DD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04334" w:rsidRPr="00D04334">
        <w:rPr>
          <w:rFonts w:ascii="GHEA Grapalat" w:hAnsi="GHEA Grapalat"/>
          <w:sz w:val="24"/>
          <w:szCs w:val="24"/>
        </w:rPr>
        <w:t>gor.muradyan</w:t>
      </w:r>
      <w:r w:rsidR="009C751A" w:rsidRPr="00D04334">
        <w:rPr>
          <w:rFonts w:ascii="GHEA Grapalat" w:hAnsi="GHEA Grapalat"/>
          <w:sz w:val="24"/>
          <w:szCs w:val="24"/>
        </w:rPr>
        <w:t>@yerevan.am</w:t>
      </w:r>
    </w:p>
    <w:p w14:paraId="77F484EA" w14:textId="77777777" w:rsidR="00096865" w:rsidRPr="009044F1" w:rsidRDefault="00F5653D" w:rsidP="00E6785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67857">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6785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04CC3ADF" w:rsidR="00096865" w:rsidRPr="007F1E01" w:rsidRDefault="00845AA5" w:rsidP="00E67857">
      <w:pPr>
        <w:pStyle w:val="Heading3"/>
        <w:keepNext w:val="0"/>
        <w:widowControl w:val="0"/>
        <w:tabs>
          <w:tab w:val="left" w:pos="1134"/>
        </w:tabs>
        <w:spacing w:line="240" w:lineRule="auto"/>
        <w:ind w:firstLine="567"/>
        <w:jc w:val="both"/>
        <w:rPr>
          <w:rFonts w:ascii="GHEA Grapalat" w:hAnsi="GHEA Grapalat"/>
          <w:i w:val="0"/>
          <w:iCs/>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1E01">
        <w:rPr>
          <w:rFonts w:ascii="GHEA Grapalat" w:hAnsi="GHEA Grapalat"/>
          <w:i w:val="0"/>
          <w:iCs/>
        </w:rPr>
        <w:t xml:space="preserve">Предметом закупки является </w:t>
      </w:r>
      <w:r w:rsidR="005F573E" w:rsidRPr="005F573E">
        <w:rPr>
          <w:rFonts w:ascii="GHEA Grapalat" w:hAnsi="GHEA Grapalat"/>
          <w:i w:val="0"/>
          <w:iCs/>
        </w:rPr>
        <w:t>приобретение  ремонтных работ по асфальтированию дворовых территорий и междугородних дорог на территории административного района малатия-себастия города Еревана</w:t>
      </w:r>
      <w:r w:rsidR="005F573E" w:rsidRPr="007F1E01">
        <w:rPr>
          <w:rFonts w:ascii="GHEA Grapalat" w:hAnsi="GHEA Grapalat"/>
          <w:i w:val="0"/>
          <w:iCs/>
        </w:rPr>
        <w:t xml:space="preserve"> </w:t>
      </w:r>
      <w:r w:rsidRPr="007F1E01">
        <w:rPr>
          <w:rFonts w:ascii="GHEA Grapalat" w:hAnsi="GHEA Grapalat"/>
          <w:i w:val="0"/>
          <w:iCs/>
        </w:rPr>
        <w:t xml:space="preserve">(далее — также </w:t>
      </w:r>
      <w:r w:rsidR="00EE6232" w:rsidRPr="007F1E01">
        <w:rPr>
          <w:rFonts w:ascii="GHEA Grapalat" w:hAnsi="GHEA Grapalat"/>
          <w:i w:val="0"/>
          <w:iCs/>
        </w:rPr>
        <w:t>работа</w:t>
      </w:r>
      <w:r w:rsidRPr="007F1E01">
        <w:rPr>
          <w:rFonts w:ascii="GHEA Grapalat" w:hAnsi="GHEA Grapalat"/>
          <w:i w:val="0"/>
          <w:iCs/>
        </w:rPr>
        <w:t xml:space="preserve">) для нужд </w:t>
      </w:r>
      <w:r w:rsidR="0010090F" w:rsidRPr="007F1E01">
        <w:rPr>
          <w:rFonts w:ascii="GHEA Grapalat" w:hAnsi="GHEA Grapalat"/>
          <w:i w:val="0"/>
          <w:iCs/>
        </w:rPr>
        <w:t>МЭРИИ Г.ЕРЕВАНА</w:t>
      </w:r>
      <w:r w:rsidRPr="007F1E01">
        <w:rPr>
          <w:rFonts w:ascii="GHEA Grapalat" w:hAnsi="GHEA Grapalat"/>
          <w:i w:val="0"/>
          <w:iCs/>
        </w:rPr>
        <w:t>, которые сгруппированы в лоты "</w:t>
      </w:r>
      <w:r w:rsidR="0048207B" w:rsidRPr="007F1E01">
        <w:rPr>
          <w:rFonts w:ascii="GHEA Grapalat" w:hAnsi="GHEA Grapalat"/>
          <w:i w:val="0"/>
          <w:iCs/>
        </w:rPr>
        <w:t>1</w:t>
      </w:r>
      <w:r w:rsidRPr="007F1E01">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67857">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67857">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67857">
            <w:pPr>
              <w:pStyle w:val="BodyTextIndent2"/>
              <w:widowControl w:val="0"/>
              <w:spacing w:line="240" w:lineRule="auto"/>
              <w:ind w:firstLine="0"/>
              <w:rPr>
                <w:rFonts w:ascii="GHEA Grapalat" w:hAnsi="GHEA Grapalat"/>
                <w:sz w:val="24"/>
                <w:szCs w:val="24"/>
                <w:u w:val="single"/>
              </w:rPr>
            </w:pPr>
          </w:p>
        </w:tc>
      </w:tr>
      <w:tr w:rsidR="00710894" w:rsidRPr="009044F1" w14:paraId="6D700080" w14:textId="77777777" w:rsidTr="00216275">
        <w:trPr>
          <w:jc w:val="center"/>
        </w:trPr>
        <w:tc>
          <w:tcPr>
            <w:tcW w:w="1331" w:type="dxa"/>
            <w:vAlign w:val="center"/>
          </w:tcPr>
          <w:p w14:paraId="35744E49" w14:textId="0B6F9460" w:rsidR="00710894" w:rsidRPr="003F04E2" w:rsidRDefault="00710894" w:rsidP="00E67857">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2E36781E" w:rsidR="00710894" w:rsidRPr="00B07413" w:rsidRDefault="005F573E" w:rsidP="00E67857">
            <w:pPr>
              <w:pStyle w:val="BodyTextIndent2"/>
              <w:widowControl w:val="0"/>
              <w:spacing w:line="240" w:lineRule="auto"/>
              <w:ind w:firstLine="0"/>
              <w:jc w:val="center"/>
              <w:rPr>
                <w:rFonts w:ascii="GHEA Grapalat" w:hAnsi="GHEA Grapalat" w:cs="Calibri"/>
                <w:color w:val="000000"/>
              </w:rPr>
            </w:pPr>
            <w:r w:rsidRPr="00AE4ABF">
              <w:rPr>
                <w:rFonts w:ascii="GHEA Grapalat" w:hAnsi="GHEA Grapalat"/>
              </w:rPr>
              <w:t>139159997.52</w:t>
            </w:r>
          </w:p>
        </w:tc>
        <w:tc>
          <w:tcPr>
            <w:tcW w:w="6175" w:type="dxa"/>
            <w:vAlign w:val="center"/>
          </w:tcPr>
          <w:p w14:paraId="03B90E8E" w14:textId="132C3D40" w:rsidR="00710894" w:rsidRPr="00B26395" w:rsidRDefault="005F573E" w:rsidP="00E67857">
            <w:pPr>
              <w:pStyle w:val="BodyTextIndent2"/>
              <w:widowControl w:val="0"/>
              <w:spacing w:line="240" w:lineRule="auto"/>
              <w:ind w:firstLine="0"/>
              <w:rPr>
                <w:rFonts w:ascii="GHEA Grapalat" w:hAnsi="GHEA Grapalat"/>
                <w:bCs/>
                <w:iCs/>
                <w:sz w:val="22"/>
                <w:szCs w:val="22"/>
                <w:vertAlign w:val="subscript"/>
              </w:rPr>
            </w:pPr>
            <w:r>
              <w:rPr>
                <w:rFonts w:ascii="GHEA Grapalat" w:hAnsi="GHEA Grapalat"/>
              </w:rPr>
              <w:t xml:space="preserve">приобретение </w:t>
            </w:r>
            <w:r>
              <w:rPr>
                <w:rFonts w:ascii="GHEA Grapalat" w:hAnsi="GHEA Grapalat"/>
                <w:sz w:val="24"/>
                <w:szCs w:val="24"/>
                <w:lang w:val="hy-AM"/>
              </w:rPr>
              <w:t xml:space="preserve"> </w:t>
            </w:r>
            <w:r>
              <w:rPr>
                <w:rFonts w:ascii="GHEA Grapalat" w:hAnsi="GHEA Grapalat"/>
              </w:rPr>
              <w:t>р</w:t>
            </w:r>
            <w:r w:rsidRPr="00C02404">
              <w:rPr>
                <w:rFonts w:ascii="GHEA Grapalat" w:hAnsi="GHEA Grapalat"/>
              </w:rPr>
              <w:t>емонтны</w:t>
            </w:r>
            <w:r>
              <w:rPr>
                <w:rFonts w:ascii="GHEA Grapalat" w:hAnsi="GHEA Grapalat"/>
              </w:rPr>
              <w:t>х</w:t>
            </w:r>
            <w:r w:rsidRPr="00C02404">
              <w:rPr>
                <w:rFonts w:ascii="GHEA Grapalat" w:hAnsi="GHEA Grapalat"/>
              </w:rPr>
              <w:t xml:space="preserve"> работ</w:t>
            </w:r>
            <w:r>
              <w:rPr>
                <w:rFonts w:ascii="GHEA Grapalat" w:hAnsi="GHEA Grapalat"/>
              </w:rPr>
              <w:t xml:space="preserve"> </w:t>
            </w:r>
            <w:r w:rsidRPr="005F573E">
              <w:rPr>
                <w:rFonts w:ascii="GHEA Grapalat" w:hAnsi="GHEA Grapalat"/>
              </w:rPr>
              <w:t xml:space="preserve">по асфальтированию дворовых территорий и междугородних дорог на территории административного района малатия-себастия города </w:t>
            </w:r>
            <w:r>
              <w:rPr>
                <w:rFonts w:ascii="GHEA Grapalat" w:hAnsi="GHEA Grapalat"/>
              </w:rPr>
              <w:t>Е</w:t>
            </w:r>
            <w:r w:rsidRPr="005F573E">
              <w:rPr>
                <w:rFonts w:ascii="GHEA Grapalat" w:hAnsi="GHEA Grapalat"/>
              </w:rPr>
              <w:t>ревана</w:t>
            </w:r>
          </w:p>
        </w:tc>
      </w:tr>
    </w:tbl>
    <w:p w14:paraId="36AF8C1F" w14:textId="77777777" w:rsidR="00096865" w:rsidRPr="009044F1" w:rsidRDefault="0081650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67857">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6785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6785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6785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67857">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67857">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67857">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E67857">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E559F21" w:rsidR="00943D49" w:rsidRDefault="00943D49" w:rsidP="00E67857">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524737A" w14:textId="77777777" w:rsidR="009C5430" w:rsidRPr="000C4D47" w:rsidRDefault="009C5430" w:rsidP="00E67857">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E67857">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94265C" w14:textId="77777777" w:rsidR="009C5430" w:rsidRPr="000C4D47"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6190566F" w14:textId="77777777" w:rsidR="009C5430" w:rsidRPr="004D7DD1"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67857">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67857">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6785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6785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6785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67857">
      <w:pPr>
        <w:widowControl w:val="0"/>
        <w:jc w:val="center"/>
        <w:rPr>
          <w:rFonts w:ascii="GHEA Grapalat" w:hAnsi="GHEA Grapalat"/>
          <w:b/>
        </w:rPr>
      </w:pPr>
    </w:p>
    <w:p w14:paraId="52515570" w14:textId="77777777" w:rsidR="00813CE0" w:rsidRPr="00572A57" w:rsidRDefault="00ED2352" w:rsidP="00E67857">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67857">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6785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6785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6785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6785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E67857">
      <w:pPr>
        <w:widowControl w:val="0"/>
        <w:jc w:val="center"/>
        <w:rPr>
          <w:rFonts w:ascii="GHEA Grapalat" w:hAnsi="GHEA Grapalat"/>
          <w:b/>
        </w:rPr>
      </w:pPr>
    </w:p>
    <w:p w14:paraId="1683E855" w14:textId="77777777" w:rsidR="00096865" w:rsidRPr="00995804" w:rsidRDefault="00955A1E" w:rsidP="00E67857">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6785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6785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308F0D32" w:rsidR="008B1605" w:rsidRPr="009044F1" w:rsidRDefault="00096865"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E67857">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030E0E">
        <w:rPr>
          <w:rFonts w:ascii="GHEA Grapalat" w:hAnsi="GHEA Grapalat"/>
          <w:b/>
          <w:i/>
          <w:iCs/>
          <w:lang w:val="hy-AM"/>
        </w:rPr>
        <w:t>13</w:t>
      </w:r>
      <w:r w:rsidR="001E311B">
        <w:rPr>
          <w:rFonts w:ascii="GHEA Grapalat" w:hAnsi="GHEA Grapalat"/>
          <w:b/>
          <w:i/>
          <w:iCs/>
          <w:lang w:val="hy-AM"/>
        </w:rPr>
        <w:t>.0</w:t>
      </w:r>
      <w:r w:rsidR="0043152E">
        <w:rPr>
          <w:rFonts w:ascii="GHEA Grapalat" w:hAnsi="GHEA Grapalat"/>
          <w:b/>
          <w:i/>
          <w:iCs/>
        </w:rPr>
        <w:t>3</w:t>
      </w:r>
      <w:r w:rsidR="001E311B">
        <w:rPr>
          <w:rFonts w:ascii="GHEA Grapalat" w:hAnsi="GHEA Grapalat"/>
          <w:b/>
          <w:i/>
          <w:iCs/>
          <w:lang w:val="hy-AM"/>
        </w:rPr>
        <w:t>.2026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6785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67857">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67857">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67857">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678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67857">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E67857">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511AB91A" w14:textId="77777777" w:rsidR="006B54CE" w:rsidRPr="00C23275" w:rsidRDefault="006B54CE" w:rsidP="00E67857">
      <w:pPr>
        <w:pStyle w:val="norm"/>
        <w:widowControl w:val="0"/>
        <w:tabs>
          <w:tab w:val="left" w:pos="1134"/>
        </w:tabs>
        <w:spacing w:line="240" w:lineRule="auto"/>
        <w:ind w:firstLine="567"/>
        <w:rPr>
          <w:rFonts w:ascii="GHEA Grapalat" w:hAnsi="GHEA Grapalat"/>
          <w:color w:val="FF0000"/>
        </w:rPr>
      </w:pPr>
      <w:r w:rsidRPr="00C23275">
        <w:rPr>
          <w:rFonts w:ascii="GHEA Grapalat" w:hAnsi="GHEA Grapalat"/>
          <w:color w:val="FF0000"/>
          <w:sz w:val="24"/>
          <w:szCs w:val="24"/>
        </w:rPr>
        <w:t>4) при закупке строительных работ</w:t>
      </w:r>
      <w:r w:rsidRPr="00C23275">
        <w:rPr>
          <w:rFonts w:ascii="GHEA Grapalat" w:hAnsi="GHEA Grapalat"/>
          <w:color w:val="FF0000"/>
        </w:rPr>
        <w:t xml:space="preserve">- </w:t>
      </w:r>
      <w:r w:rsidRPr="00C23275">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C23275">
        <w:rPr>
          <w:rStyle w:val="FootnoteReference"/>
          <w:rFonts w:ascii="GHEA Grapalat" w:hAnsi="GHEA Grapalat"/>
          <w:color w:val="FF0000"/>
        </w:rPr>
        <w:footnoteReference w:customMarkFollows="1" w:id="6"/>
        <w:t>9</w:t>
      </w:r>
    </w:p>
    <w:p w14:paraId="669FA25F" w14:textId="77777777" w:rsidR="000845F6" w:rsidRPr="009044F1" w:rsidRDefault="005F25EF" w:rsidP="00E6785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6785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67857">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6785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67857">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67857">
      <w:pPr>
        <w:pStyle w:val="norm"/>
        <w:widowControl w:val="0"/>
        <w:spacing w:line="240" w:lineRule="auto"/>
        <w:ind w:firstLine="0"/>
        <w:rPr>
          <w:rFonts w:ascii="GHEA Grapalat" w:hAnsi="GHEA Grapalat" w:cs="Sylfaen"/>
          <w:sz w:val="24"/>
          <w:szCs w:val="24"/>
        </w:rPr>
      </w:pPr>
    </w:p>
    <w:p w14:paraId="448029D7" w14:textId="77777777" w:rsidR="0049655D" w:rsidRDefault="00C90BCA" w:rsidP="00E67857">
      <w:pPr>
        <w:rPr>
          <w:rFonts w:ascii="GHEA Grapalat" w:hAnsi="GHEA Grapalat"/>
          <w:b/>
        </w:rPr>
      </w:pPr>
      <w:r>
        <w:rPr>
          <w:rFonts w:ascii="GHEA Grapalat" w:hAnsi="GHEA Grapalat"/>
          <w:b/>
        </w:rPr>
        <w:t>-----------------------------</w:t>
      </w:r>
    </w:p>
    <w:p w14:paraId="03D207CF" w14:textId="77777777" w:rsidR="00C90BCA" w:rsidDel="00B2007E" w:rsidRDefault="00C90BCA" w:rsidP="00E67857">
      <w:pPr>
        <w:widowControl w:val="0"/>
        <w:jc w:val="center"/>
        <w:rPr>
          <w:del w:id="4" w:author="Inesa Kocharyan" w:date="2022-03-25T12:10:00Z"/>
          <w:rFonts w:ascii="GHEA Grapalat" w:hAnsi="GHEA Grapalat"/>
          <w:b/>
        </w:rPr>
      </w:pPr>
    </w:p>
    <w:p w14:paraId="39BC9BF3" w14:textId="0E3E5A32" w:rsidR="00700398" w:rsidRDefault="00700398" w:rsidP="00E67857">
      <w:pPr>
        <w:rPr>
          <w:rFonts w:ascii="GHEA Grapalat" w:hAnsi="GHEA Grapalat"/>
          <w:b/>
        </w:rPr>
      </w:pPr>
    </w:p>
    <w:p w14:paraId="13B7924C" w14:textId="77777777" w:rsidR="00A45946" w:rsidRPr="009044F1" w:rsidRDefault="00333B85" w:rsidP="00E67857">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E6785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E67857">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w:t>
      </w:r>
      <w:r w:rsidRPr="001200A7">
        <w:rPr>
          <w:rFonts w:ascii="GHEA Grapalat" w:hAnsi="GHEA Grapalat"/>
          <w:b/>
          <w:bCs/>
          <w:sz w:val="24"/>
          <w:szCs w:val="24"/>
        </w:rPr>
        <w:lastRenderedPageBreak/>
        <w:t>смете.</w:t>
      </w:r>
      <w:r w:rsidRPr="001200A7">
        <w:rPr>
          <w:rFonts w:ascii="GHEA Grapalat" w:hAnsi="GHEA Grapalat"/>
          <w:b/>
          <w:bCs/>
          <w:sz w:val="24"/>
          <w:szCs w:val="24"/>
          <w:vertAlign w:val="superscript"/>
        </w:rPr>
        <w:t>9</w:t>
      </w:r>
    </w:p>
    <w:p w14:paraId="5B462335" w14:textId="77777777" w:rsidR="006B54CE" w:rsidRPr="00D3308C" w:rsidRDefault="006B54CE" w:rsidP="00E67857">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67857">
      <w:pPr>
        <w:jc w:val="center"/>
        <w:rPr>
          <w:rFonts w:ascii="GHEA Grapalat" w:hAnsi="GHEA Grapalat"/>
          <w:b/>
        </w:rPr>
      </w:pPr>
    </w:p>
    <w:p w14:paraId="678321DC" w14:textId="77777777" w:rsidR="00096865" w:rsidRPr="00230D36" w:rsidRDefault="00220C7C" w:rsidP="00E6785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67857">
      <w:pPr>
        <w:jc w:val="center"/>
        <w:rPr>
          <w:rFonts w:ascii="GHEA Grapalat" w:hAnsi="GHEA Grapalat"/>
          <w:b/>
        </w:rPr>
      </w:pPr>
    </w:p>
    <w:p w14:paraId="7D88709A" w14:textId="77777777" w:rsidR="00096865" w:rsidRPr="00AA7117" w:rsidRDefault="00220C7C" w:rsidP="00E6785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67857">
      <w:pPr>
        <w:widowControl w:val="0"/>
        <w:ind w:firstLine="567"/>
        <w:jc w:val="center"/>
        <w:rPr>
          <w:rFonts w:ascii="GHEA Grapalat" w:hAnsi="GHEA Grapalat"/>
          <w:b/>
        </w:rPr>
      </w:pPr>
    </w:p>
    <w:p w14:paraId="5FEB0B5B" w14:textId="352D4580" w:rsidR="00096865" w:rsidRPr="00221C7B" w:rsidRDefault="000D701E" w:rsidP="00E67857">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Pr="009044F1">
        <w:rPr>
          <w:rFonts w:ascii="GHEA Grapalat" w:hAnsi="GHEA Grapalat"/>
        </w:rPr>
        <w:lastRenderedPageBreak/>
        <w:t>представляет обеспечение заявки</w:t>
      </w:r>
      <w:r w:rsidR="00681F45">
        <w:rPr>
          <w:rFonts w:ascii="GHEA Grapalat" w:hAnsi="GHEA Grapalat"/>
        </w:rPr>
        <w:t>.</w:t>
      </w:r>
    </w:p>
    <w:p w14:paraId="7239662D" w14:textId="77777777" w:rsidR="00903898" w:rsidRPr="009044F1" w:rsidRDefault="00771C0F" w:rsidP="00E67857">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67857">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67857">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67857">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67857">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67857">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E67857">
      <w:pPr>
        <w:widowControl w:val="0"/>
        <w:ind w:firstLine="567"/>
        <w:jc w:val="both"/>
        <w:rPr>
          <w:rFonts w:ascii="GHEA Grapalat" w:hAnsi="GHEA Grapalat" w:cs="Sylfaen"/>
        </w:rPr>
      </w:pPr>
    </w:p>
    <w:p w14:paraId="70C79345" w14:textId="77777777" w:rsidR="000A7528"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67857">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67857">
      <w:pPr>
        <w:widowControl w:val="0"/>
        <w:tabs>
          <w:tab w:val="left" w:pos="1134"/>
        </w:tabs>
        <w:ind w:firstLine="567"/>
        <w:jc w:val="both"/>
      </w:pPr>
      <w:r w:rsidRPr="009044F1">
        <w:rPr>
          <w:rFonts w:ascii="GHEA Grapalat" w:hAnsi="GHEA Grapalat"/>
        </w:rPr>
        <w:lastRenderedPageBreak/>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E67857">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2CFD5F1" w:rsidR="0063461E" w:rsidRDefault="00283198" w:rsidP="00E67857">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322A53" w:rsidRPr="00322A53">
        <w:rPr>
          <w:rFonts w:ascii="GHEA Grapalat" w:hAnsi="GHEA Grapalat"/>
          <w:b/>
          <w:bCs/>
        </w:rPr>
        <w:t>9</w:t>
      </w:r>
      <w:r w:rsidR="002768AD" w:rsidRPr="00322A53">
        <w:rPr>
          <w:rFonts w:ascii="GHEA Grapalat" w:hAnsi="GHEA Grapalat"/>
          <w:b/>
          <w:bCs/>
        </w:rPr>
        <w:t>0 (</w:t>
      </w:r>
      <w:r w:rsidR="00322A53">
        <w:rPr>
          <w:rFonts w:ascii="GHEA Grapalat" w:hAnsi="GHEA Grapalat"/>
          <w:b/>
          <w:bCs/>
        </w:rPr>
        <w:t>девяносто</w:t>
      </w:r>
      <w:r w:rsidR="002768AD" w:rsidRPr="00322A53">
        <w:rPr>
          <w:rFonts w:ascii="GHEA Grapalat" w:hAnsi="GHEA Grapalat"/>
          <w:b/>
          <w:bCs/>
        </w:rPr>
        <w:t>)</w:t>
      </w:r>
      <w:r w:rsidR="0024583E" w:rsidRPr="00322A53">
        <w:rPr>
          <w:rFonts w:ascii="GHEA Grapalat" w:hAnsi="GHEA Grapalat"/>
          <w:b/>
          <w:bCs/>
        </w:rPr>
        <w:t xml:space="preserve"> рабочих дней</w:t>
      </w:r>
      <w:r w:rsidRPr="00322A53">
        <w:rPr>
          <w:rFonts w:ascii="GHEA Grapalat" w:hAnsi="GHEA Grapalat"/>
          <w:b/>
          <w:bCs/>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67857">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67857">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E67857">
      <w:pPr>
        <w:rPr>
          <w:rFonts w:ascii="GHEA Grapalat" w:hAnsi="GHEA Grapalat" w:cs="Sylfaen"/>
        </w:rPr>
      </w:pPr>
    </w:p>
    <w:p w14:paraId="3EF3263E" w14:textId="77777777" w:rsidR="00096865" w:rsidRPr="009044F1" w:rsidRDefault="00E70FC4" w:rsidP="00E6785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23D74CC1" w:rsidR="00096865" w:rsidRPr="009044F1" w:rsidRDefault="00FD2748" w:rsidP="00E6785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E67857">
        <w:rPr>
          <w:rFonts w:ascii="GHEA Grapalat" w:hAnsi="GHEA Grapalat"/>
          <w:b/>
          <w:lang w:val="hy-AM"/>
        </w:rPr>
        <w:t xml:space="preserve">11:00 </w:t>
      </w:r>
      <w:r w:rsidR="00601797" w:rsidRPr="00601797">
        <w:rPr>
          <w:rFonts w:ascii="GHEA Grapalat" w:hAnsi="GHEA Grapalat"/>
          <w:b/>
          <w:lang w:val="hy-AM"/>
        </w:rPr>
        <w:t xml:space="preserve">часов </w:t>
      </w:r>
      <w:r w:rsidR="00030E0E">
        <w:rPr>
          <w:rFonts w:ascii="GHEA Grapalat" w:hAnsi="GHEA Grapalat"/>
          <w:b/>
          <w:lang w:val="hy-AM"/>
        </w:rPr>
        <w:t>13</w:t>
      </w:r>
      <w:r w:rsidR="001E311B">
        <w:rPr>
          <w:rFonts w:ascii="GHEA Grapalat" w:hAnsi="GHEA Grapalat"/>
          <w:b/>
          <w:lang w:val="hy-AM"/>
        </w:rPr>
        <w:t>.0</w:t>
      </w:r>
      <w:r w:rsidR="00ED064C">
        <w:rPr>
          <w:rFonts w:ascii="GHEA Grapalat" w:hAnsi="GHEA Grapalat"/>
          <w:b/>
        </w:rPr>
        <w:t>3</w:t>
      </w:r>
      <w:r w:rsidR="001E311B">
        <w:rPr>
          <w:rFonts w:ascii="GHEA Grapalat" w:hAnsi="GHEA Grapalat"/>
          <w:b/>
          <w:lang w:val="hy-AM"/>
        </w:rPr>
        <w:t>.2026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9044F1">
        <w:rPr>
          <w:rFonts w:ascii="GHEA Grapalat" w:hAnsi="GHEA Grapalat"/>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6785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6785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67857">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 xml:space="preserve">на  </w:t>
      </w:r>
      <w:r>
        <w:rPr>
          <w:rFonts w:ascii="GHEA Grapalat" w:hAnsi="GHEA Grapalat"/>
          <w:sz w:val="24"/>
          <w:szCs w:val="24"/>
        </w:rPr>
        <w:lastRenderedPageBreak/>
        <w:t>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6785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14:paraId="5A431369"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6785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67857">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67857">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67857">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w:t>
      </w:r>
      <w:r w:rsidRPr="00793DC2">
        <w:rPr>
          <w:rFonts w:ascii="GHEA Grapalat" w:hAnsi="GHEA Grapalat" w:cs="Sylfaen"/>
        </w:rPr>
        <w:lastRenderedPageBreak/>
        <w:t>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F2307BE" w14:textId="77777777" w:rsidR="001A6D39" w:rsidRPr="009044F1" w:rsidRDefault="001A6D39" w:rsidP="00E6785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6785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6785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6785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6785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6785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6785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w:t>
      </w:r>
      <w:r w:rsidRPr="009044F1">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6785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67857">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E67857">
      <w:pPr>
        <w:widowControl w:val="0"/>
        <w:jc w:val="center"/>
        <w:rPr>
          <w:rFonts w:ascii="GHEA Grapalat" w:hAnsi="GHEA Grapalat"/>
          <w:b/>
        </w:rPr>
      </w:pPr>
    </w:p>
    <w:p w14:paraId="299DB22A" w14:textId="77777777" w:rsidR="00B73109" w:rsidRDefault="00B73109" w:rsidP="00E67857">
      <w:pPr>
        <w:widowControl w:val="0"/>
        <w:jc w:val="center"/>
        <w:rPr>
          <w:rFonts w:ascii="GHEA Grapalat" w:hAnsi="GHEA Grapalat"/>
          <w:b/>
        </w:rPr>
      </w:pPr>
    </w:p>
    <w:p w14:paraId="21C8BADE" w14:textId="77777777" w:rsidR="000313A6" w:rsidRDefault="00AA0AD8" w:rsidP="00E67857">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67857">
      <w:pPr>
        <w:widowControl w:val="0"/>
        <w:jc w:val="center"/>
        <w:rPr>
          <w:rFonts w:ascii="GHEA Grapalat" w:hAnsi="GHEA Grapalat" w:cs="Arial"/>
          <w:b/>
          <w:iCs/>
        </w:rPr>
      </w:pPr>
    </w:p>
    <w:p w14:paraId="4FC7EE06"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67857">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67857">
      <w:pPr>
        <w:widowControl w:val="0"/>
        <w:jc w:val="center"/>
        <w:rPr>
          <w:rFonts w:ascii="GHEA Grapalat" w:hAnsi="GHEA Grapalat"/>
          <w:b/>
        </w:rPr>
      </w:pPr>
    </w:p>
    <w:p w14:paraId="07EA29F4" w14:textId="77777777" w:rsidR="00B73109" w:rsidRDefault="00B73109" w:rsidP="00E67857">
      <w:pPr>
        <w:widowControl w:val="0"/>
        <w:jc w:val="center"/>
        <w:rPr>
          <w:rFonts w:ascii="GHEA Grapalat" w:hAnsi="GHEA Grapalat"/>
          <w:b/>
        </w:rPr>
      </w:pPr>
    </w:p>
    <w:p w14:paraId="3D5820A6" w14:textId="77777777" w:rsidR="00546AA0" w:rsidRDefault="00030D40" w:rsidP="00E67857">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67857">
      <w:pPr>
        <w:widowControl w:val="0"/>
        <w:jc w:val="center"/>
        <w:rPr>
          <w:rFonts w:ascii="GHEA Grapalat" w:hAnsi="GHEA Grapalat"/>
          <w:b/>
        </w:rPr>
      </w:pPr>
    </w:p>
    <w:p w14:paraId="2CB53DC9" w14:textId="77777777" w:rsidR="00B73109" w:rsidRPr="00572A57" w:rsidRDefault="00B73109" w:rsidP="00E67857">
      <w:pPr>
        <w:widowControl w:val="0"/>
        <w:jc w:val="center"/>
        <w:rPr>
          <w:rFonts w:ascii="GHEA Grapalat" w:hAnsi="GHEA Grapalat"/>
          <w:b/>
        </w:rPr>
      </w:pPr>
    </w:p>
    <w:p w14:paraId="40101246" w14:textId="77777777" w:rsidR="00096865" w:rsidRDefault="00030D40" w:rsidP="00E67857">
      <w:pPr>
        <w:widowControl w:val="0"/>
        <w:tabs>
          <w:tab w:val="left" w:pos="1276"/>
        </w:tabs>
        <w:ind w:firstLine="142"/>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0D3B3AB" w:rsidR="003F24FF" w:rsidRPr="00572A57" w:rsidRDefault="00A6609C" w:rsidP="00E67857">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67857">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67857">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E67857">
      <w:pPr>
        <w:rPr>
          <w:rFonts w:ascii="GHEA Grapalat" w:hAnsi="GHEA Grapalat"/>
        </w:rPr>
      </w:pPr>
    </w:p>
    <w:p w14:paraId="119A8C9B" w14:textId="77777777" w:rsidR="00B73109" w:rsidRDefault="00B73109" w:rsidP="00E67857">
      <w:pPr>
        <w:rPr>
          <w:rFonts w:ascii="GHEA Grapalat" w:hAnsi="GHEA Grapalat"/>
        </w:rPr>
      </w:pPr>
    </w:p>
    <w:p w14:paraId="7110C2D0" w14:textId="77777777" w:rsidR="00B73109" w:rsidRDefault="00B73109" w:rsidP="00E67857">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E67857">
      <w:pPr>
        <w:rPr>
          <w:rFonts w:ascii="GHEA Grapalat" w:hAnsi="GHEA Grapalat"/>
        </w:rPr>
      </w:pPr>
    </w:p>
    <w:p w14:paraId="6B5EE8EE" w14:textId="77777777" w:rsidR="00CE75A2" w:rsidRDefault="00CE75A2" w:rsidP="00E67857">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67857">
      <w:pPr>
        <w:pStyle w:val="FootnoteText"/>
        <w:jc w:val="both"/>
        <w:rPr>
          <w:ins w:id="9" w:author="Inesa Kocharyan" w:date="2022-05-27T11:21:00Z"/>
          <w:rFonts w:asciiTheme="minorHAnsi" w:hAnsiTheme="minorHAnsi"/>
          <w:i/>
        </w:rPr>
      </w:pPr>
    </w:p>
    <w:p w14:paraId="67CA32F3" w14:textId="77777777" w:rsidR="00CE75A2" w:rsidRPr="00CE75A2" w:rsidRDefault="00CE75A2" w:rsidP="00E67857">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67857">
      <w:pPr>
        <w:widowControl w:val="0"/>
        <w:tabs>
          <w:tab w:val="left" w:pos="1276"/>
        </w:tabs>
        <w:ind w:firstLine="567"/>
        <w:jc w:val="both"/>
        <w:rPr>
          <w:rFonts w:ascii="GHEA Grapalat" w:hAnsi="GHEA Grapalat"/>
        </w:rPr>
      </w:pPr>
    </w:p>
    <w:p w14:paraId="4F48C68D" w14:textId="77777777" w:rsidR="00B73109" w:rsidRDefault="00B73109" w:rsidP="00E67857">
      <w:pPr>
        <w:widowControl w:val="0"/>
        <w:tabs>
          <w:tab w:val="left" w:pos="1276"/>
        </w:tabs>
        <w:ind w:firstLine="567"/>
        <w:jc w:val="both"/>
        <w:rPr>
          <w:rFonts w:ascii="GHEA Grapalat" w:hAnsi="GHEA Grapalat"/>
        </w:rPr>
      </w:pPr>
    </w:p>
    <w:p w14:paraId="35F5F979" w14:textId="77777777" w:rsidR="00B73109" w:rsidRDefault="00B73109" w:rsidP="00E67857">
      <w:pPr>
        <w:rPr>
          <w:rFonts w:ascii="GHEA Grapalat" w:hAnsi="GHEA Grapalat"/>
        </w:rPr>
      </w:pPr>
      <w:r>
        <w:rPr>
          <w:rFonts w:ascii="GHEA Grapalat" w:hAnsi="GHEA Grapalat"/>
        </w:rPr>
        <w:br w:type="page"/>
      </w:r>
    </w:p>
    <w:p w14:paraId="3870602A" w14:textId="77777777" w:rsidR="0035631F" w:rsidRDefault="005B796C" w:rsidP="00E67857">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E6785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67857">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67857">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E67857">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67857">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6785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E67857">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E67857">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E67857">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67857">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67857">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67857">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67857">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6785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6785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6785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67857">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67857">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67857">
      <w:pPr>
        <w:widowControl w:val="0"/>
        <w:ind w:left="567" w:right="565"/>
        <w:jc w:val="center"/>
        <w:rPr>
          <w:rFonts w:ascii="GHEA Grapalat" w:hAnsi="GHEA Grapalat"/>
          <w:b/>
        </w:rPr>
      </w:pPr>
    </w:p>
    <w:p w14:paraId="786856DC" w14:textId="77777777" w:rsidR="00096865" w:rsidRPr="009044F1" w:rsidRDefault="008D5016" w:rsidP="00E6785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67857">
      <w:pPr>
        <w:widowControl w:val="0"/>
        <w:ind w:firstLine="567"/>
        <w:jc w:val="both"/>
        <w:rPr>
          <w:rFonts w:ascii="GHEA Grapalat" w:hAnsi="GHEA Grapalat"/>
        </w:rPr>
      </w:pPr>
    </w:p>
    <w:p w14:paraId="056664C3" w14:textId="77777777" w:rsidR="00023AFA" w:rsidRPr="00216702" w:rsidRDefault="00023AFA" w:rsidP="00E6785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6785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6785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6785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67857">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6785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6785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6785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6785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6785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6785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6785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67857">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6785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6785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6785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6785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6785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B52B1F" w14:textId="77777777" w:rsidR="00701FE9" w:rsidRDefault="009B5628" w:rsidP="00E67857">
      <w:pPr>
        <w:jc w:val="both"/>
        <w:rPr>
          <w:rFonts w:ascii="GHEA Grapalat" w:hAnsi="GHEA Grapalat"/>
          <w:b/>
        </w:rPr>
      </w:pPr>
      <w:r>
        <w:rPr>
          <w:rFonts w:ascii="GHEA Grapalat" w:hAnsi="GHEA Grapalat"/>
          <w:b/>
        </w:rPr>
        <w:t xml:space="preserve">                                                        </w:t>
      </w:r>
    </w:p>
    <w:p w14:paraId="1DE27EC0" w14:textId="4979761E" w:rsidR="00096865" w:rsidRPr="00374F4A" w:rsidRDefault="00096865" w:rsidP="00701FE9">
      <w:pPr>
        <w:jc w:val="center"/>
        <w:rPr>
          <w:rFonts w:ascii="GHEA Grapalat" w:hAnsi="GHEA Grapalat"/>
          <w:b/>
        </w:rPr>
      </w:pPr>
      <w:r w:rsidRPr="009044F1">
        <w:rPr>
          <w:rFonts w:ascii="GHEA Grapalat" w:hAnsi="GHEA Grapalat"/>
          <w:b/>
        </w:rPr>
        <w:t>ЧАСТЬ II</w:t>
      </w:r>
    </w:p>
    <w:p w14:paraId="15253EEE" w14:textId="77777777" w:rsidR="008842CE" w:rsidRPr="00374F4A" w:rsidRDefault="008842CE" w:rsidP="00E67857">
      <w:pPr>
        <w:widowControl w:val="0"/>
        <w:jc w:val="center"/>
        <w:rPr>
          <w:rFonts w:ascii="GHEA Grapalat" w:hAnsi="GHEA Grapalat"/>
          <w:b/>
        </w:rPr>
      </w:pPr>
    </w:p>
    <w:p w14:paraId="50EBE642" w14:textId="20C86BBB" w:rsidR="00096865" w:rsidRPr="009044F1" w:rsidRDefault="00096865" w:rsidP="00E67857">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E67857">
      <w:pPr>
        <w:widowControl w:val="0"/>
        <w:jc w:val="center"/>
        <w:rPr>
          <w:rFonts w:ascii="GHEA Grapalat" w:hAnsi="GHEA Grapalat"/>
        </w:rPr>
      </w:pPr>
    </w:p>
    <w:p w14:paraId="20E986ED" w14:textId="77777777" w:rsidR="00096865" w:rsidRPr="009044F1" w:rsidRDefault="008D5016" w:rsidP="00E67857">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6785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67857">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6785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67857">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E6785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E67857">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E6785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E67857">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E67857">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E67857">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B64E0" w14:textId="77777777" w:rsidR="006B54CE" w:rsidRPr="007A200B" w:rsidRDefault="006B54CE" w:rsidP="00E67857">
      <w:pPr>
        <w:pStyle w:val="norm"/>
        <w:widowControl w:val="0"/>
        <w:tabs>
          <w:tab w:val="left" w:pos="1134"/>
        </w:tabs>
        <w:spacing w:line="240" w:lineRule="auto"/>
        <w:ind w:firstLine="567"/>
        <w:contextualSpacing/>
        <w:rPr>
          <w:rFonts w:ascii="GHEA Grapalat" w:hAnsi="GHEA Grapalat"/>
          <w:color w:val="FF0000"/>
          <w:sz w:val="24"/>
          <w:szCs w:val="24"/>
        </w:rPr>
      </w:pPr>
      <w:bookmarkStart w:id="11" w:name="_Hlk160089837"/>
      <w:r w:rsidRPr="007A200B">
        <w:rPr>
          <w:rFonts w:ascii="GHEA Grapalat" w:hAnsi="GHEA Grapalat"/>
          <w:color w:val="FF0000"/>
          <w:sz w:val="24"/>
          <w:szCs w:val="24"/>
        </w:rPr>
        <w:t>2.6 При закупке строительных работ:</w:t>
      </w:r>
    </w:p>
    <w:p w14:paraId="38E9D671" w14:textId="77777777" w:rsidR="006B54CE" w:rsidRPr="007A200B" w:rsidRDefault="006B54CE" w:rsidP="00E67857">
      <w:pPr>
        <w:pStyle w:val="HTMLPreformatted"/>
        <w:shd w:val="clear" w:color="auto" w:fill="F8F9FA"/>
        <w:contextualSpacing/>
        <w:jc w:val="both"/>
        <w:rPr>
          <w:rFonts w:ascii="GHEA Grapalat" w:hAnsi="GHEA Grapalat"/>
          <w:color w:val="FF0000"/>
          <w:sz w:val="24"/>
          <w:szCs w:val="24"/>
          <w:lang w:val="ru-RU"/>
        </w:rPr>
      </w:pPr>
      <w:r w:rsidRPr="007A200B">
        <w:rPr>
          <w:rFonts w:ascii="GHEA Grapalat" w:hAnsi="GHEA Grapalat"/>
          <w:color w:val="FF0000"/>
          <w:lang w:val="ru-RU"/>
        </w:rPr>
        <w:t>-</w:t>
      </w:r>
      <w:r w:rsidRPr="007A200B">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w:t>
      </w:r>
      <w:r w:rsidRPr="007A200B">
        <w:rPr>
          <w:rFonts w:ascii="GHEA Grapalat" w:hAnsi="GHEA Grapalat" w:cs="Times New Roman"/>
          <w:color w:val="FF0000"/>
          <w:sz w:val="24"/>
          <w:szCs w:val="24"/>
          <w:lang w:val="ru-RU" w:eastAsia="ru-RU" w:bidi="ru-RU"/>
        </w:rPr>
        <w:lastRenderedPageBreak/>
        <w:t>предусмотренное настоящим подпунктом, также утверждается отдельным приложением к заключаемому договору.</w:t>
      </w:r>
      <w:r w:rsidRPr="007A200B">
        <w:rPr>
          <w:rStyle w:val="FootnoteReference"/>
          <w:rFonts w:ascii="GHEA Grapalat" w:hAnsi="GHEA Grapalat"/>
          <w:color w:val="FF0000"/>
          <w:sz w:val="24"/>
          <w:szCs w:val="24"/>
          <w:lang w:val="ru-RU"/>
        </w:rPr>
        <w:footnoteReference w:customMarkFollows="1" w:id="14"/>
        <w:t>18</w:t>
      </w:r>
      <w:r w:rsidRPr="007A200B">
        <w:rPr>
          <w:rFonts w:ascii="GHEA Grapalat" w:hAnsi="GHEA Grapalat"/>
          <w:color w:val="FF0000"/>
          <w:sz w:val="24"/>
          <w:szCs w:val="24"/>
          <w:lang w:val="ru-RU"/>
        </w:rPr>
        <w:t xml:space="preserve"> </w:t>
      </w:r>
    </w:p>
    <w:bookmarkEnd w:id="11"/>
    <w:p w14:paraId="4B2C2D11" w14:textId="77777777" w:rsidR="00A67EAC" w:rsidRPr="00B64897" w:rsidRDefault="009F0AB3" w:rsidP="00E67857">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E67857">
      <w:pPr>
        <w:pStyle w:val="norm"/>
        <w:spacing w:line="240" w:lineRule="auto"/>
        <w:rPr>
          <w:rFonts w:ascii="GHEA Grapalat" w:hAnsi="GHEA Grapalat"/>
          <w:sz w:val="24"/>
          <w:szCs w:val="24"/>
        </w:rPr>
      </w:pPr>
    </w:p>
    <w:p w14:paraId="6E5E71DF" w14:textId="77777777" w:rsidR="00B90C52" w:rsidRPr="003C4278" w:rsidRDefault="009F0AB3" w:rsidP="00E67857">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67857">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6785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03894322" w:rsidR="00B2572B" w:rsidRPr="00374F4A" w:rsidRDefault="00B2572B" w:rsidP="00E6785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704337">
        <w:rPr>
          <w:rFonts w:ascii="GHEA Grapalat" w:hAnsi="GHEA Grapalat"/>
          <w:b/>
          <w:sz w:val="24"/>
          <w:szCs w:val="24"/>
        </w:rPr>
        <w:t>26/25</w:t>
      </w:r>
    </w:p>
    <w:p w14:paraId="6F1DE183" w14:textId="77777777" w:rsidR="00B2572B" w:rsidRPr="00374F4A" w:rsidRDefault="00B2572B" w:rsidP="00E67857">
      <w:pPr>
        <w:widowControl w:val="0"/>
        <w:jc w:val="center"/>
        <w:rPr>
          <w:rFonts w:ascii="GHEA Grapalat" w:hAnsi="GHEA Grapalat" w:cs="Sylfaen"/>
          <w:b/>
        </w:rPr>
      </w:pPr>
    </w:p>
    <w:p w14:paraId="686152BA" w14:textId="77777777" w:rsidR="00B2572B" w:rsidRPr="00374F4A" w:rsidRDefault="00B2572B" w:rsidP="00E6785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E6785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E67857">
      <w:pPr>
        <w:widowControl w:val="0"/>
        <w:jc w:val="center"/>
        <w:rPr>
          <w:rFonts w:ascii="GHEA Grapalat" w:hAnsi="GHEA Grapalat"/>
        </w:rPr>
      </w:pPr>
    </w:p>
    <w:p w14:paraId="610210D9" w14:textId="77777777" w:rsidR="00374F4A" w:rsidRPr="00C4157A" w:rsidRDefault="00374F4A" w:rsidP="00E6785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6785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6785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6785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2DC5BEEA" w:rsidR="00374F4A" w:rsidRPr="00BD0FD1" w:rsidRDefault="00374F4A" w:rsidP="00E6785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704337">
        <w:rPr>
          <w:rFonts w:ascii="GHEA Grapalat" w:hAnsi="GHEA Grapalat"/>
        </w:rPr>
        <w:t>26/25</w:t>
      </w:r>
      <w:r w:rsidR="006132ED">
        <w:rPr>
          <w:rFonts w:ascii="GHEA Grapalat" w:hAnsi="GHEA Grapalat"/>
        </w:rPr>
        <w:t>"</w:t>
      </w:r>
    </w:p>
    <w:p w14:paraId="1955044E" w14:textId="77777777" w:rsidR="00374F4A" w:rsidRPr="00C4157A" w:rsidRDefault="00374F4A" w:rsidP="00E67857">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E67857">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E6785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67857">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6785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67857">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67857">
      <w:pPr>
        <w:jc w:val="both"/>
        <w:rPr>
          <w:rFonts w:ascii="GHEA Grapalat" w:hAnsi="GHEA Grapalat"/>
        </w:rPr>
      </w:pPr>
    </w:p>
    <w:p w14:paraId="35089E57" w14:textId="77777777" w:rsidR="000612B9" w:rsidRDefault="004F0CAA" w:rsidP="00E67857">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67857">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67857">
      <w:pPr>
        <w:jc w:val="both"/>
        <w:rPr>
          <w:rFonts w:ascii="GHEA Grapalat" w:hAnsi="GHEA Grapalat"/>
        </w:rPr>
      </w:pPr>
    </w:p>
    <w:p w14:paraId="565995CB" w14:textId="77777777" w:rsidR="00374F4A" w:rsidRPr="00B443ED" w:rsidRDefault="00374F4A" w:rsidP="00E6785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6785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67857">
      <w:pPr>
        <w:jc w:val="both"/>
        <w:rPr>
          <w:rFonts w:ascii="GHEA Grapalat" w:hAnsi="GHEA Grapalat"/>
        </w:rPr>
      </w:pPr>
    </w:p>
    <w:p w14:paraId="4B2B17B9" w14:textId="77777777" w:rsidR="00374F4A" w:rsidRPr="008E7F24" w:rsidRDefault="00B138F3" w:rsidP="00E6785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6785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67857">
      <w:pPr>
        <w:jc w:val="both"/>
        <w:rPr>
          <w:rFonts w:ascii="GHEA Grapalat" w:hAnsi="GHEA Grapalat"/>
        </w:rPr>
      </w:pPr>
    </w:p>
    <w:p w14:paraId="7C7E2090" w14:textId="77777777" w:rsidR="009E1181" w:rsidRDefault="00F96993" w:rsidP="00E6785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6785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67857">
      <w:pPr>
        <w:jc w:val="both"/>
        <w:rPr>
          <w:rFonts w:ascii="GHEA Grapalat" w:hAnsi="GHEA Grapalat"/>
          <w:sz w:val="18"/>
          <w:szCs w:val="18"/>
        </w:rPr>
      </w:pPr>
    </w:p>
    <w:p w14:paraId="21131C71" w14:textId="77777777" w:rsidR="00B16483" w:rsidRPr="00B16483" w:rsidRDefault="00B16483" w:rsidP="00E6785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6785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67857">
      <w:pPr>
        <w:tabs>
          <w:tab w:val="left" w:pos="7371"/>
        </w:tabs>
        <w:ind w:left="3544" w:firstLine="3"/>
        <w:jc w:val="both"/>
        <w:rPr>
          <w:rFonts w:ascii="GHEA Grapalat" w:hAnsi="GHEA Grapalat"/>
          <w:sz w:val="16"/>
        </w:rPr>
      </w:pPr>
    </w:p>
    <w:p w14:paraId="6838DB28" w14:textId="77777777" w:rsidR="006B3E56" w:rsidRDefault="006B3E56" w:rsidP="00E678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67857">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67857">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67857">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67857">
      <w:pPr>
        <w:rPr>
          <w:ins w:id="12" w:author="Vardan" w:date="2022-10-29T19:53:00Z"/>
          <w:rFonts w:ascii="GHEA Grapalat" w:hAnsi="GHEA Grapalat"/>
          <w:i/>
          <w:sz w:val="16"/>
          <w:highlight w:val="cyan"/>
          <w:vertAlign w:val="superscript"/>
          <w:lang w:val="es-ES"/>
        </w:rPr>
      </w:pPr>
    </w:p>
    <w:p w14:paraId="0781701B" w14:textId="46BA1370" w:rsidR="00C65D59" w:rsidRPr="00800B26" w:rsidRDefault="00C65D59" w:rsidP="00E67857">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704337">
        <w:rPr>
          <w:rFonts w:ascii="GHEA Grapalat" w:hAnsi="GHEA Grapalat"/>
        </w:rPr>
        <w:t>26/25</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67857">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67857">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6E84238F" w:rsidR="006B3E56" w:rsidRPr="00AC309E" w:rsidRDefault="00AC309E" w:rsidP="00E67857">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704337">
        <w:rPr>
          <w:rFonts w:ascii="GHEA Grapalat" w:hAnsi="GHEA Grapalat"/>
        </w:rPr>
        <w:t>26/25</w:t>
      </w:r>
      <w:r w:rsidR="006B3E56" w:rsidRPr="00AC309E">
        <w:rPr>
          <w:rFonts w:ascii="GHEA Grapalat" w:hAnsi="GHEA Grapalat"/>
        </w:rPr>
        <w:t>*</w:t>
      </w:r>
    </w:p>
    <w:p w14:paraId="744A8BA3" w14:textId="77777777" w:rsidR="006B3E56" w:rsidRPr="00AC309E" w:rsidRDefault="006B3E56" w:rsidP="00E67857">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E67857">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6785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E6785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6785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678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67857">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67857">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67857">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67857">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67857">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5"/>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67857">
      <w:pPr>
        <w:jc w:val="both"/>
        <w:rPr>
          <w:rFonts w:ascii="GHEA Grapalat" w:hAnsi="GHEA Grapalat"/>
        </w:rPr>
      </w:pPr>
    </w:p>
    <w:p w14:paraId="3C3FD82F" w14:textId="77777777" w:rsidR="006B3E56" w:rsidRDefault="00990559" w:rsidP="00E67857">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14:paraId="7855496E" w14:textId="77777777" w:rsidR="00E333E5" w:rsidRPr="000858EB" w:rsidRDefault="00E333E5" w:rsidP="00E67857">
      <w:pPr>
        <w:ind w:firstLine="708"/>
        <w:jc w:val="both"/>
        <w:rPr>
          <w:rFonts w:ascii="GHEA Grapalat" w:hAnsi="GHEA Grapalat"/>
        </w:rPr>
      </w:pPr>
    </w:p>
    <w:p w14:paraId="7AEEF04D" w14:textId="77777777" w:rsidR="00F855BB" w:rsidRDefault="00F855BB" w:rsidP="00E67857">
      <w:pPr>
        <w:tabs>
          <w:tab w:val="left" w:pos="7371"/>
        </w:tabs>
        <w:ind w:left="3544" w:firstLine="3"/>
        <w:jc w:val="both"/>
        <w:rPr>
          <w:rFonts w:ascii="GHEA Grapalat" w:hAnsi="GHEA Grapalat"/>
          <w:sz w:val="16"/>
          <w:lang w:val="hy-AM"/>
        </w:rPr>
      </w:pPr>
    </w:p>
    <w:p w14:paraId="3B85B72E" w14:textId="77777777" w:rsidR="00F855BB" w:rsidRPr="000811C1" w:rsidRDefault="00F855BB" w:rsidP="00E67857">
      <w:pPr>
        <w:tabs>
          <w:tab w:val="left" w:pos="7371"/>
        </w:tabs>
        <w:ind w:left="3544" w:firstLine="3"/>
        <w:jc w:val="both"/>
        <w:rPr>
          <w:rFonts w:ascii="GHEA Grapalat" w:hAnsi="GHEA Grapalat"/>
          <w:sz w:val="16"/>
          <w:lang w:val="hy-AM"/>
        </w:rPr>
      </w:pPr>
    </w:p>
    <w:p w14:paraId="13D12745" w14:textId="77777777" w:rsidR="006B3E56" w:rsidRPr="00D3436F" w:rsidRDefault="006B3E56" w:rsidP="00E67857">
      <w:pPr>
        <w:tabs>
          <w:tab w:val="left" w:pos="7371"/>
        </w:tabs>
        <w:ind w:left="3544" w:firstLine="3"/>
        <w:jc w:val="both"/>
        <w:rPr>
          <w:rFonts w:ascii="GHEA Grapalat" w:hAnsi="GHEA Grapalat"/>
          <w:sz w:val="16"/>
        </w:rPr>
      </w:pPr>
    </w:p>
    <w:p w14:paraId="59DC4773" w14:textId="77777777" w:rsidR="006B3E56" w:rsidRPr="00770B03" w:rsidRDefault="006B3E56" w:rsidP="00E67857">
      <w:pPr>
        <w:tabs>
          <w:tab w:val="left" w:pos="7371"/>
        </w:tabs>
        <w:ind w:left="3544" w:firstLine="3"/>
        <w:jc w:val="both"/>
        <w:rPr>
          <w:rFonts w:ascii="GHEA Grapalat" w:hAnsi="GHEA Grapalat"/>
          <w:sz w:val="16"/>
        </w:rPr>
      </w:pPr>
    </w:p>
    <w:p w14:paraId="72ADE842" w14:textId="77777777" w:rsidR="00374F4A" w:rsidRPr="000C1746" w:rsidRDefault="00374F4A" w:rsidP="00E6785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6785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67857">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6785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67857">
      <w:pPr>
        <w:rPr>
          <w:rFonts w:ascii="GHEA Grapalat" w:hAnsi="GHEA Grapalat"/>
          <w:b/>
        </w:rPr>
      </w:pPr>
      <w:r>
        <w:rPr>
          <w:rFonts w:ascii="GHEA Grapalat" w:hAnsi="GHEA Grapalat"/>
          <w:b/>
        </w:rPr>
        <w:br w:type="page"/>
      </w:r>
    </w:p>
    <w:p w14:paraId="4B93AAEE" w14:textId="10C84BAF" w:rsidR="00D043C1" w:rsidRDefault="00D043C1" w:rsidP="00E67857">
      <w:pPr>
        <w:rPr>
          <w:rFonts w:ascii="GHEA Grapalat" w:hAnsi="GHEA Grapalat"/>
        </w:rPr>
      </w:pPr>
    </w:p>
    <w:p w14:paraId="7B1153DC" w14:textId="77777777" w:rsidR="00F33976" w:rsidRDefault="00F33976" w:rsidP="00E67857">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E67857">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026B2756" w:rsidR="00F33976" w:rsidRPr="00E97048" w:rsidRDefault="00F33976" w:rsidP="00E67857">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704337">
        <w:rPr>
          <w:rFonts w:ascii="GHEA Grapalat" w:hAnsi="GHEA Grapalat"/>
          <w:b/>
          <w:i w:val="0"/>
          <w:sz w:val="24"/>
          <w:szCs w:val="24"/>
        </w:rPr>
        <w:t>26/25</w:t>
      </w:r>
    </w:p>
    <w:p w14:paraId="1EDE57AE" w14:textId="77777777" w:rsidR="00092E73" w:rsidRDefault="00092E73" w:rsidP="00E67857">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6785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67857">
      <w:pPr>
        <w:ind w:left="360" w:hanging="360"/>
        <w:jc w:val="center"/>
        <w:rPr>
          <w:rFonts w:ascii="GHEA Grapalat" w:eastAsia="GHEA Grapalat" w:hAnsi="GHEA Grapalat" w:cs="GHEA Grapalat"/>
          <w:b/>
        </w:rPr>
      </w:pPr>
    </w:p>
    <w:p w14:paraId="27EF2918"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67857">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67857">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67857">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67857">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67857">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67857">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67857">
            <w:pPr>
              <w:ind w:left="993" w:hanging="851"/>
              <w:rPr>
                <w:rFonts w:ascii="GHEA Grapalat" w:eastAsia="GHEA Grapalat" w:hAnsi="GHEA Grapalat" w:cs="GHEA Grapalat"/>
              </w:rPr>
            </w:pPr>
          </w:p>
        </w:tc>
      </w:tr>
    </w:tbl>
    <w:p w14:paraId="54A2E1BE"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67857">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67857">
            <w:pPr>
              <w:rPr>
                <w:rFonts w:ascii="GHEA Grapalat" w:eastAsia="GHEA Grapalat" w:hAnsi="GHEA Grapalat" w:cs="GHEA Grapalat"/>
              </w:rPr>
            </w:pPr>
          </w:p>
        </w:tc>
      </w:tr>
    </w:tbl>
    <w:p w14:paraId="499384CD"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67857">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67857">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67857">
            <w:pPr>
              <w:rPr>
                <w:rFonts w:ascii="GHEA Grapalat" w:eastAsia="GHEA Grapalat" w:hAnsi="GHEA Grapalat" w:cs="GHEA Grapalat"/>
              </w:rPr>
            </w:pPr>
          </w:p>
        </w:tc>
      </w:tr>
    </w:tbl>
    <w:p w14:paraId="1BD96D05" w14:textId="77777777" w:rsidR="00092E73" w:rsidRPr="00FD1EE4" w:rsidRDefault="00092E73" w:rsidP="00E67857">
      <w:pPr>
        <w:rPr>
          <w:rFonts w:ascii="GHEA Grapalat" w:eastAsia="GHEA Grapalat" w:hAnsi="GHEA Grapalat" w:cs="GHEA Grapalat"/>
        </w:rPr>
      </w:pPr>
    </w:p>
    <w:p w14:paraId="7F380C37" w14:textId="77777777" w:rsidR="00092E73" w:rsidRPr="00FD1EE4" w:rsidRDefault="00092E73" w:rsidP="00E67857">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67857">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67857">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67857">
            <w:pPr>
              <w:rPr>
                <w:rFonts w:ascii="GHEA Grapalat" w:eastAsia="GHEA Grapalat" w:hAnsi="GHEA Grapalat" w:cs="GHEA Grapalat"/>
              </w:rPr>
            </w:pPr>
          </w:p>
        </w:tc>
      </w:tr>
    </w:tbl>
    <w:p w14:paraId="1BBC27A3"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67857">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67857">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67857">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67857">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67857">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67857">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67857">
            <w:pPr>
              <w:rPr>
                <w:rFonts w:ascii="GHEA Grapalat" w:eastAsia="GHEA Grapalat" w:hAnsi="GHEA Grapalat" w:cs="GHEA Grapalat"/>
              </w:rPr>
            </w:pPr>
          </w:p>
        </w:tc>
      </w:tr>
    </w:tbl>
    <w:p w14:paraId="29D77B51" w14:textId="77777777" w:rsidR="00092E73" w:rsidRPr="00574FF7"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67857">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6785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67857">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67857">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67857">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67857">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67857">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67857">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67857">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67857">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67857">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67857">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67857">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67857">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67857">
            <w:pPr>
              <w:rPr>
                <w:rFonts w:ascii="GHEA Grapalat" w:eastAsia="GHEA Grapalat" w:hAnsi="GHEA Grapalat" w:cs="GHEA Grapalat"/>
              </w:rPr>
            </w:pPr>
          </w:p>
        </w:tc>
      </w:tr>
    </w:tbl>
    <w:p w14:paraId="10627ACB"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67857">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67857">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67857">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67857">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67857">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67857">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67857">
            <w:pPr>
              <w:rPr>
                <w:rFonts w:ascii="GHEA Grapalat" w:eastAsia="GHEA Grapalat" w:hAnsi="GHEA Grapalat" w:cs="GHEA Grapalat"/>
              </w:rPr>
            </w:pPr>
          </w:p>
        </w:tc>
      </w:tr>
    </w:tbl>
    <w:p w14:paraId="0228122B"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67857">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67857">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67857">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67857">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67857">
            <w:pPr>
              <w:rPr>
                <w:rFonts w:ascii="GHEA Grapalat" w:eastAsia="GHEA Grapalat" w:hAnsi="GHEA Grapalat" w:cs="GHEA Grapalat"/>
              </w:rPr>
            </w:pPr>
          </w:p>
        </w:tc>
      </w:tr>
    </w:tbl>
    <w:p w14:paraId="4F8E99A7"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67857">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67857">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67857">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67857">
            <w:pPr>
              <w:rPr>
                <w:rFonts w:ascii="GHEA Grapalat" w:eastAsia="GHEA Grapalat" w:hAnsi="GHEA Grapalat" w:cs="GHEA Grapalat"/>
              </w:rPr>
            </w:pPr>
          </w:p>
        </w:tc>
      </w:tr>
    </w:tbl>
    <w:p w14:paraId="74D3C3BB" w14:textId="77777777" w:rsidR="00092E73" w:rsidRPr="008C665F"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67857">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67857">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67857">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E67857">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67857">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67857">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67857">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67857">
            <w:pPr>
              <w:rPr>
                <w:rFonts w:ascii="GHEA Grapalat" w:eastAsia="GHEA Grapalat" w:hAnsi="GHEA Grapalat" w:cs="GHEA Grapalat"/>
              </w:rPr>
            </w:pPr>
          </w:p>
        </w:tc>
      </w:tr>
    </w:tbl>
    <w:p w14:paraId="5297D154" w14:textId="77777777" w:rsidR="00092E73" w:rsidRPr="00FD1EE4" w:rsidRDefault="00092E73" w:rsidP="00E6785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67857">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67857">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67857">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67857">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67857">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67857">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67857">
            <w:pPr>
              <w:rPr>
                <w:rFonts w:ascii="GHEA Grapalat" w:eastAsia="GHEA Grapalat" w:hAnsi="GHEA Grapalat" w:cs="GHEA Grapalat"/>
              </w:rPr>
            </w:pPr>
          </w:p>
        </w:tc>
      </w:tr>
    </w:tbl>
    <w:p w14:paraId="1962893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67857">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67857">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67857">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67857">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67857">
            <w:pPr>
              <w:rPr>
                <w:rFonts w:ascii="GHEA Grapalat" w:eastAsia="GHEA Grapalat" w:hAnsi="GHEA Grapalat" w:cs="GHEA Grapalat"/>
              </w:rPr>
            </w:pPr>
          </w:p>
        </w:tc>
      </w:tr>
    </w:tbl>
    <w:p w14:paraId="2876BA9E" w14:textId="77777777" w:rsidR="00092E73" w:rsidRDefault="00092E73" w:rsidP="00E67857">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67857">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67857">
            <w:pPr>
              <w:rPr>
                <w:rFonts w:ascii="GHEA Grapalat" w:eastAsia="GHEA Grapalat" w:hAnsi="GHEA Grapalat" w:cs="GHEA Grapalat"/>
              </w:rPr>
            </w:pPr>
          </w:p>
        </w:tc>
      </w:tr>
    </w:tbl>
    <w:p w14:paraId="72E515BC" w14:textId="77777777" w:rsidR="00092E73" w:rsidRPr="00FD1EE4" w:rsidRDefault="00092E73" w:rsidP="00E6785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6785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67857">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67857">
            <w:pPr>
              <w:rPr>
                <w:rFonts w:ascii="GHEA Grapalat" w:eastAsia="GHEA Grapalat" w:hAnsi="GHEA Grapalat" w:cs="GHEA Grapalat"/>
                <w:b/>
                <w:color w:val="000000"/>
              </w:rPr>
            </w:pPr>
          </w:p>
        </w:tc>
      </w:tr>
    </w:tbl>
    <w:p w14:paraId="7365CCE5" w14:textId="77777777" w:rsidR="00092E73" w:rsidRPr="00FD1EE4" w:rsidRDefault="00092E73" w:rsidP="00E67857">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67857">
      <w:pPr>
        <w:rPr>
          <w:rFonts w:ascii="GHEA Grapalat" w:hAnsi="GHEA Grapalat"/>
          <w:b/>
        </w:rPr>
      </w:pPr>
    </w:p>
    <w:p w14:paraId="7743345D" w14:textId="77777777" w:rsidR="00092E73" w:rsidRDefault="00092E73" w:rsidP="00E67857">
      <w:pPr>
        <w:rPr>
          <w:rFonts w:ascii="GHEA Grapalat" w:hAnsi="GHEA Grapalat"/>
          <w:b/>
        </w:rPr>
      </w:pPr>
      <w:r>
        <w:rPr>
          <w:rFonts w:ascii="GHEA Grapalat" w:hAnsi="GHEA Grapalat"/>
          <w:b/>
        </w:rPr>
        <w:br w:type="page"/>
      </w:r>
    </w:p>
    <w:p w14:paraId="683CD5B5" w14:textId="77777777" w:rsidR="00092E73" w:rsidRDefault="00092E73" w:rsidP="00E67857">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67857">
      <w:pPr>
        <w:jc w:val="center"/>
        <w:rPr>
          <w:rFonts w:ascii="GHEA Grapalat" w:hAnsi="GHEA Grapalat"/>
          <w:b/>
          <w:sz w:val="28"/>
          <w:szCs w:val="28"/>
          <w:lang w:val="hy-AM"/>
        </w:rPr>
      </w:pPr>
    </w:p>
    <w:p w14:paraId="19350ABF"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67857">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67857">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67857">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67857">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67857">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6785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67857">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67857">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6785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6785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6785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6785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6785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6785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6785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6785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6785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6785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6785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6785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67857">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6785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6785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6785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67857">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6785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67857">
      <w:pPr>
        <w:contextualSpacing/>
        <w:jc w:val="both"/>
        <w:rPr>
          <w:rFonts w:ascii="GHEA Grapalat" w:hAnsi="GHEA Grapalat"/>
          <w:sz w:val="28"/>
          <w:szCs w:val="28"/>
        </w:rPr>
      </w:pPr>
    </w:p>
    <w:p w14:paraId="0E3828E2" w14:textId="77777777" w:rsidR="00092E73" w:rsidRDefault="00092E73" w:rsidP="00E67857">
      <w:pPr>
        <w:contextualSpacing/>
        <w:jc w:val="both"/>
        <w:rPr>
          <w:rFonts w:ascii="GHEA Grapalat" w:hAnsi="GHEA Grapalat"/>
          <w:sz w:val="28"/>
          <w:szCs w:val="28"/>
        </w:rPr>
      </w:pPr>
    </w:p>
    <w:p w14:paraId="1B8517C8"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67857">
      <w:pPr>
        <w:rPr>
          <w:rFonts w:ascii="GHEA Grapalat" w:hAnsi="GHEA Grapalat"/>
          <w:b/>
        </w:rPr>
      </w:pPr>
    </w:p>
    <w:p w14:paraId="1196D6A1" w14:textId="77777777" w:rsidR="00092E73" w:rsidRDefault="00092E73" w:rsidP="00E67857">
      <w:pPr>
        <w:rPr>
          <w:rFonts w:ascii="GHEA Grapalat" w:hAnsi="GHEA Grapalat"/>
          <w:b/>
        </w:rPr>
      </w:pPr>
      <w:r>
        <w:rPr>
          <w:rFonts w:ascii="GHEA Grapalat" w:hAnsi="GHEA Grapalat"/>
          <w:b/>
        </w:rPr>
        <w:br w:type="page"/>
      </w:r>
    </w:p>
    <w:p w14:paraId="62B48BAB" w14:textId="77777777" w:rsidR="00B2572B" w:rsidRPr="00DC619D" w:rsidRDefault="00B2572B" w:rsidP="00E6785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57AAC3CA" w:rsidR="00B2572B" w:rsidRPr="009044F1" w:rsidRDefault="00B2572B" w:rsidP="00E6785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704337">
        <w:rPr>
          <w:rFonts w:ascii="GHEA Grapalat" w:hAnsi="GHEA Grapalat"/>
          <w:b/>
          <w:sz w:val="24"/>
          <w:szCs w:val="24"/>
        </w:rPr>
        <w:t>26/25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14:paraId="308CC3FE" w14:textId="77777777" w:rsidR="00B2572B" w:rsidRPr="009044F1" w:rsidRDefault="00B2572B" w:rsidP="00E67857">
      <w:pPr>
        <w:widowControl w:val="0"/>
        <w:ind w:firstLine="567"/>
        <w:jc w:val="center"/>
        <w:rPr>
          <w:rFonts w:ascii="GHEA Grapalat" w:hAnsi="GHEA Grapalat"/>
        </w:rPr>
      </w:pPr>
    </w:p>
    <w:p w14:paraId="2347BC65" w14:textId="77777777" w:rsidR="00B2572B" w:rsidRPr="009044F1" w:rsidRDefault="00B2572B" w:rsidP="00E67857">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E67857">
      <w:pPr>
        <w:widowControl w:val="0"/>
        <w:ind w:firstLine="567"/>
        <w:jc w:val="center"/>
        <w:rPr>
          <w:rFonts w:ascii="GHEA Grapalat" w:hAnsi="GHEA Grapalat"/>
        </w:rPr>
      </w:pPr>
    </w:p>
    <w:p w14:paraId="050C8689" w14:textId="44B436C2" w:rsidR="005744FC" w:rsidRPr="000F6C24" w:rsidRDefault="00B2572B" w:rsidP="00E6785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704337">
        <w:rPr>
          <w:rFonts w:ascii="GHEA Grapalat" w:hAnsi="GHEA Grapalat"/>
          <w:spacing w:val="-6"/>
        </w:rPr>
        <w:t>26/25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67857">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6785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6785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67857">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6785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6785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67857">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6785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10894"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710894" w:rsidRPr="00521B73" w:rsidRDefault="00710894" w:rsidP="00E67857">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74731E20" w:rsidR="00710894" w:rsidRPr="00B203C0" w:rsidRDefault="00B203C0" w:rsidP="00E67857">
            <w:pPr>
              <w:widowControl w:val="0"/>
              <w:rPr>
                <w:rFonts w:ascii="GHEA Grapalat" w:hAnsi="GHEA Grapalat"/>
                <w:bCs/>
                <w:iCs/>
                <w:sz w:val="18"/>
                <w:szCs w:val="18"/>
              </w:rPr>
            </w:pPr>
            <w:r w:rsidRPr="00B203C0">
              <w:rPr>
                <w:rFonts w:ascii="GHEA Grapalat" w:hAnsi="GHEA Grapalat"/>
                <w:iCs/>
                <w:sz w:val="18"/>
                <w:szCs w:val="18"/>
              </w:rPr>
              <w:t>приобретение ремонтных работ по асфальтированию дворовых территорий и междугородних дорог на территории административного района Малатия-Себастия города Еревана</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710894" w:rsidRPr="005744FC" w:rsidRDefault="00710894" w:rsidP="00E6785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710894" w:rsidRPr="005744FC" w:rsidRDefault="00710894" w:rsidP="00E6785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710894" w:rsidRPr="005744FC" w:rsidRDefault="00710894" w:rsidP="00E67857">
            <w:pPr>
              <w:widowControl w:val="0"/>
              <w:jc w:val="center"/>
              <w:rPr>
                <w:rFonts w:ascii="GHEA Grapalat" w:hAnsi="GHEA Grapalat"/>
                <w:sz w:val="20"/>
                <w:szCs w:val="20"/>
              </w:rPr>
            </w:pPr>
          </w:p>
        </w:tc>
      </w:tr>
    </w:tbl>
    <w:p w14:paraId="5BDBA797" w14:textId="77777777" w:rsidR="00374F4A" w:rsidRPr="00DD2B43" w:rsidRDefault="00374F4A" w:rsidP="00E6785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67857">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67857">
      <w:pPr>
        <w:widowControl w:val="0"/>
        <w:jc w:val="both"/>
        <w:rPr>
          <w:rFonts w:ascii="GHEA Grapalat" w:hAnsi="GHEA Grapalat"/>
          <w:lang w:val="es-ES"/>
        </w:rPr>
      </w:pPr>
    </w:p>
    <w:p w14:paraId="49817F3E" w14:textId="77777777" w:rsidR="00B2572B" w:rsidRPr="000F6C24" w:rsidRDefault="00B2572B" w:rsidP="00E67857">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67857">
      <w:pPr>
        <w:rPr>
          <w:rFonts w:ascii="GHEA Grapalat" w:hAnsi="GHEA Grapalat"/>
          <w:b/>
        </w:rPr>
      </w:pPr>
      <w:r>
        <w:rPr>
          <w:rFonts w:ascii="GHEA Grapalat" w:hAnsi="GHEA Grapalat"/>
          <w:b/>
        </w:rPr>
        <w:br w:type="page"/>
      </w:r>
    </w:p>
    <w:p w14:paraId="63E92CB4" w14:textId="5D383DFC" w:rsidR="00C715FB" w:rsidRDefault="00C715FB" w:rsidP="00E67857">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E67857">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799B5863" w:rsidR="00B2572B" w:rsidRPr="00B138F3" w:rsidRDefault="00B2572B"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704337">
        <w:rPr>
          <w:rFonts w:ascii="GHEA Grapalat" w:hAnsi="GHEA Grapalat"/>
          <w:b/>
          <w:sz w:val="24"/>
          <w:szCs w:val="24"/>
        </w:rPr>
        <w:t>26/25</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14:paraId="40EB1557" w14:textId="77777777" w:rsidR="00742F7B" w:rsidRPr="00B138F3" w:rsidRDefault="00742F7B" w:rsidP="00E67857">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67857">
      <w:pPr>
        <w:widowControl w:val="0"/>
        <w:ind w:left="567" w:right="565"/>
        <w:jc w:val="center"/>
        <w:rPr>
          <w:rFonts w:ascii="GHEA Grapalat" w:hAnsi="GHEA Grapalat"/>
          <w:b/>
        </w:rPr>
      </w:pPr>
    </w:p>
    <w:p w14:paraId="1FA3B59C" w14:textId="77777777" w:rsidR="00BF7253" w:rsidRPr="00B138F3" w:rsidRDefault="00BF7253" w:rsidP="00E6785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67857">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1DC8479E" w:rsidR="00BF7253" w:rsidRPr="00D24CB5"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EF1ECE" w:rsidRPr="00EF1ECE">
        <w:rPr>
          <w:rFonts w:ascii="GHEA Grapalat" w:eastAsiaTheme="minorHAnsi" w:hAnsi="GHEA Grapalat" w:cstheme="minorBidi"/>
          <w:b/>
          <w:bCs/>
        </w:rPr>
        <w:t>90 (девяносто</w:t>
      </w:r>
      <w:r w:rsidR="00813760" w:rsidRPr="00EF1ECE">
        <w:rPr>
          <w:rFonts w:ascii="GHEA Grapalat" w:hAnsi="GHEA Grapalat"/>
          <w:b/>
          <w:bCs/>
          <w:i/>
          <w:sz w:val="20"/>
          <w:szCs w:val="20"/>
        </w:rPr>
        <w:t xml:space="preserve"> </w:t>
      </w:r>
      <w:r w:rsidRPr="00EF1ECE">
        <w:rPr>
          <w:rFonts w:ascii="GHEA Grapalat" w:eastAsiaTheme="minorHAnsi" w:hAnsi="GHEA Grapalat" w:cstheme="minorBidi"/>
          <w:b/>
          <w:bCs/>
        </w:rPr>
        <w:t>рабочих дней</w:t>
      </w:r>
      <w:r w:rsidR="00EF1ECE">
        <w:rPr>
          <w:rFonts w:ascii="GHEA Grapalat" w:eastAsiaTheme="minorHAnsi" w:hAnsi="GHEA Grapalat" w:cstheme="minorBidi"/>
          <w:b/>
          <w:bCs/>
        </w:rPr>
        <w:t>)</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9A32BA4" w14:textId="77777777" w:rsidR="00BF7253" w:rsidRPr="00E42668" w:rsidRDefault="0017563B"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1AFCEFE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C1B959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028C59A"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67857">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67857">
      <w:pPr>
        <w:widowControl w:val="0"/>
        <w:ind w:left="567" w:right="565"/>
        <w:jc w:val="center"/>
        <w:rPr>
          <w:rFonts w:ascii="GHEA Grapalat" w:hAnsi="GHEA Grapalat"/>
          <w:b/>
        </w:rPr>
      </w:pPr>
    </w:p>
    <w:p w14:paraId="5C8B3031" w14:textId="77777777" w:rsidR="00CF2692" w:rsidRPr="00B138F3" w:rsidRDefault="00CF2692" w:rsidP="00E67857">
      <w:pPr>
        <w:widowControl w:val="0"/>
        <w:ind w:left="567" w:right="565"/>
        <w:jc w:val="center"/>
        <w:rPr>
          <w:rFonts w:ascii="GHEA Grapalat" w:hAnsi="GHEA Grapalat"/>
          <w:b/>
        </w:rPr>
      </w:pPr>
    </w:p>
    <w:p w14:paraId="62C4B99D" w14:textId="77777777" w:rsidR="00CF2692" w:rsidRPr="00B138F3" w:rsidRDefault="00CF2692" w:rsidP="00E67857">
      <w:pPr>
        <w:widowControl w:val="0"/>
        <w:ind w:left="567" w:right="565"/>
        <w:jc w:val="center"/>
        <w:rPr>
          <w:rFonts w:ascii="GHEA Grapalat" w:hAnsi="GHEA Grapalat"/>
          <w:b/>
        </w:rPr>
      </w:pPr>
    </w:p>
    <w:p w14:paraId="3011B8DE" w14:textId="77777777" w:rsidR="00CF2692" w:rsidRPr="00B138F3" w:rsidRDefault="00CF2692" w:rsidP="00E67857">
      <w:pPr>
        <w:widowControl w:val="0"/>
        <w:ind w:left="567" w:right="565"/>
        <w:jc w:val="center"/>
        <w:rPr>
          <w:rFonts w:ascii="GHEA Grapalat" w:hAnsi="GHEA Grapalat"/>
          <w:b/>
        </w:rPr>
      </w:pPr>
    </w:p>
    <w:p w14:paraId="183ECAF3" w14:textId="77777777" w:rsidR="00A06463" w:rsidRDefault="00A06463" w:rsidP="00E67857">
      <w:pPr>
        <w:widowControl w:val="0"/>
        <w:ind w:firstLine="567"/>
        <w:jc w:val="right"/>
        <w:rPr>
          <w:rFonts w:ascii="GHEA Grapalat" w:hAnsi="GHEA Grapalat"/>
          <w:b/>
        </w:rPr>
      </w:pPr>
    </w:p>
    <w:p w14:paraId="62829C6A" w14:textId="77777777" w:rsidR="00A06463" w:rsidRDefault="00A06463" w:rsidP="00E67857">
      <w:pPr>
        <w:widowControl w:val="0"/>
        <w:ind w:firstLine="567"/>
        <w:jc w:val="right"/>
        <w:rPr>
          <w:rFonts w:ascii="GHEA Grapalat" w:hAnsi="GHEA Grapalat"/>
          <w:b/>
        </w:rPr>
      </w:pPr>
    </w:p>
    <w:p w14:paraId="656F6A5E" w14:textId="77777777" w:rsidR="00A06463" w:rsidRDefault="00A06463" w:rsidP="00E67857">
      <w:pPr>
        <w:widowControl w:val="0"/>
        <w:ind w:firstLine="567"/>
        <w:jc w:val="right"/>
        <w:rPr>
          <w:rFonts w:ascii="GHEA Grapalat" w:hAnsi="GHEA Grapalat"/>
          <w:b/>
        </w:rPr>
      </w:pPr>
    </w:p>
    <w:p w14:paraId="7361F857" w14:textId="77777777" w:rsidR="00A06463" w:rsidRDefault="00A06463" w:rsidP="00E67857">
      <w:pPr>
        <w:widowControl w:val="0"/>
        <w:ind w:firstLine="567"/>
        <w:jc w:val="right"/>
        <w:rPr>
          <w:rFonts w:ascii="GHEA Grapalat" w:hAnsi="GHEA Grapalat"/>
          <w:b/>
        </w:rPr>
      </w:pPr>
    </w:p>
    <w:p w14:paraId="4487D91E" w14:textId="77777777" w:rsidR="00A06463" w:rsidRDefault="00A06463" w:rsidP="00E67857">
      <w:pPr>
        <w:widowControl w:val="0"/>
        <w:ind w:firstLine="567"/>
        <w:jc w:val="right"/>
        <w:rPr>
          <w:rFonts w:ascii="GHEA Grapalat" w:hAnsi="GHEA Grapalat"/>
          <w:b/>
        </w:rPr>
      </w:pPr>
    </w:p>
    <w:p w14:paraId="07137E6D" w14:textId="77777777" w:rsidR="00A06463" w:rsidRDefault="00A06463" w:rsidP="00E67857">
      <w:pPr>
        <w:widowControl w:val="0"/>
        <w:ind w:firstLine="567"/>
        <w:jc w:val="right"/>
        <w:rPr>
          <w:rFonts w:ascii="GHEA Grapalat" w:hAnsi="GHEA Grapalat"/>
          <w:b/>
        </w:rPr>
      </w:pPr>
    </w:p>
    <w:p w14:paraId="3A14A8C1" w14:textId="77777777" w:rsidR="00A06463" w:rsidRDefault="00A06463" w:rsidP="00E67857">
      <w:pPr>
        <w:widowControl w:val="0"/>
        <w:ind w:firstLine="567"/>
        <w:jc w:val="right"/>
        <w:rPr>
          <w:rFonts w:ascii="GHEA Grapalat" w:hAnsi="GHEA Grapalat"/>
          <w:b/>
        </w:rPr>
      </w:pPr>
    </w:p>
    <w:p w14:paraId="5D188F9D" w14:textId="77777777" w:rsidR="00A06463" w:rsidRDefault="00A06463" w:rsidP="00E67857">
      <w:pPr>
        <w:widowControl w:val="0"/>
        <w:ind w:firstLine="567"/>
        <w:jc w:val="right"/>
        <w:rPr>
          <w:rFonts w:ascii="GHEA Grapalat" w:hAnsi="GHEA Grapalat"/>
          <w:b/>
        </w:rPr>
      </w:pPr>
    </w:p>
    <w:p w14:paraId="4D68B188" w14:textId="77777777" w:rsidR="00A06463" w:rsidRDefault="00A06463" w:rsidP="00E67857">
      <w:pPr>
        <w:widowControl w:val="0"/>
        <w:ind w:firstLine="567"/>
        <w:jc w:val="right"/>
        <w:rPr>
          <w:rFonts w:ascii="GHEA Grapalat" w:hAnsi="GHEA Grapalat"/>
          <w:b/>
        </w:rPr>
      </w:pPr>
    </w:p>
    <w:p w14:paraId="060CC797" w14:textId="77777777" w:rsidR="00A06463" w:rsidRDefault="00A06463" w:rsidP="00E67857">
      <w:pPr>
        <w:widowControl w:val="0"/>
        <w:ind w:firstLine="567"/>
        <w:jc w:val="right"/>
        <w:rPr>
          <w:rFonts w:ascii="GHEA Grapalat" w:hAnsi="GHEA Grapalat"/>
          <w:b/>
        </w:rPr>
      </w:pPr>
    </w:p>
    <w:p w14:paraId="5A94517E" w14:textId="77777777" w:rsidR="00A06463" w:rsidRDefault="00A06463" w:rsidP="00E67857">
      <w:pPr>
        <w:widowControl w:val="0"/>
        <w:ind w:firstLine="567"/>
        <w:jc w:val="right"/>
        <w:rPr>
          <w:rFonts w:ascii="GHEA Grapalat" w:hAnsi="GHEA Grapalat"/>
          <w:b/>
        </w:rPr>
      </w:pPr>
    </w:p>
    <w:p w14:paraId="5FE0619A" w14:textId="33518CD3" w:rsidR="001005B0" w:rsidRPr="00C715FB" w:rsidRDefault="007B3F5F" w:rsidP="00E67857">
      <w:pPr>
        <w:widowControl w:val="0"/>
        <w:ind w:firstLine="567"/>
        <w:jc w:val="right"/>
        <w:rPr>
          <w:rFonts w:ascii="GHEA Grapalat" w:hAnsi="GHEA Grapalat"/>
          <w:b/>
        </w:rPr>
      </w:pPr>
      <w:r w:rsidRPr="00C715FB">
        <w:rPr>
          <w:rFonts w:ascii="GHEA Grapalat" w:hAnsi="GHEA Grapalat"/>
          <w:b/>
        </w:rPr>
        <w:t>Приложение № 4</w:t>
      </w:r>
    </w:p>
    <w:p w14:paraId="3E0D4AB5" w14:textId="6940153A" w:rsidR="007B3F5F" w:rsidRPr="00C715FB" w:rsidRDefault="007B3F5F"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704337">
        <w:rPr>
          <w:rFonts w:ascii="GHEA Grapalat" w:hAnsi="GHEA Grapalat"/>
          <w:b/>
        </w:rPr>
        <w:t>26/25</w:t>
      </w:r>
      <w:r w:rsidRPr="00C715FB">
        <w:rPr>
          <w:rFonts w:ascii="GHEA Grapalat" w:hAnsi="GHEA Grapalat"/>
          <w:b/>
        </w:rPr>
        <w:t>"</w:t>
      </w:r>
      <w:r w:rsidRPr="00C715FB">
        <w:rPr>
          <w:rStyle w:val="FootnoteReference"/>
          <w:rFonts w:ascii="GHEA Grapalat" w:hAnsi="GHEA Grapalat"/>
          <w:b/>
        </w:rPr>
        <w:footnoteReference w:customMarkFollows="1" w:id="20"/>
        <w:t>*</w:t>
      </w:r>
    </w:p>
    <w:p w14:paraId="1EF7D29B" w14:textId="77777777" w:rsidR="002A4554" w:rsidRPr="00C715FB" w:rsidRDefault="002A4554" w:rsidP="00E67857">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702A06">
        <w:fldChar w:fldCharType="begin"/>
      </w:r>
      <w:r w:rsidR="00702A06">
        <w:instrText>HYPERLINK "http://www.procurement.am"</w:instrText>
      </w:r>
      <w:r w:rsidR="00702A06">
        <w:fldChar w:fldCharType="separate"/>
      </w:r>
      <w:r w:rsidR="00702A06" w:rsidRPr="00C715FB">
        <w:rPr>
          <w:rStyle w:val="Hyperlink"/>
          <w:rFonts w:ascii="GHEA Grapalat" w:hAnsi="GHEA Grapalat"/>
          <w:color w:val="auto"/>
          <w:sz w:val="20"/>
          <w:szCs w:val="20"/>
          <w:lang w:val="hy-AM"/>
        </w:rPr>
        <w:t>www.procurement.am</w:t>
      </w:r>
      <w:r w:rsidR="00702A06">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67857">
      <w:pPr>
        <w:widowControl w:val="0"/>
        <w:ind w:left="567" w:right="565"/>
        <w:jc w:val="center"/>
        <w:rPr>
          <w:rFonts w:ascii="GHEA Grapalat" w:hAnsi="GHEA Grapalat"/>
          <w:b/>
        </w:rPr>
      </w:pPr>
    </w:p>
    <w:p w14:paraId="7AA9742F" w14:textId="77777777" w:rsidR="00CF2692" w:rsidRPr="00C715FB" w:rsidRDefault="00CF2692" w:rsidP="00E67857">
      <w:pPr>
        <w:widowControl w:val="0"/>
        <w:ind w:left="567" w:right="565"/>
        <w:jc w:val="center"/>
        <w:rPr>
          <w:rFonts w:ascii="GHEA Grapalat" w:hAnsi="GHEA Grapalat"/>
          <w:b/>
        </w:rPr>
      </w:pPr>
    </w:p>
    <w:p w14:paraId="51DB381E" w14:textId="77777777" w:rsidR="007B3F5F" w:rsidRPr="00C715FB" w:rsidRDefault="007B3F5F" w:rsidP="00E67857">
      <w:pPr>
        <w:widowControl w:val="0"/>
        <w:ind w:left="567" w:right="565"/>
        <w:jc w:val="center"/>
        <w:rPr>
          <w:rFonts w:ascii="GHEA Grapalat" w:hAnsi="GHEA Grapalat"/>
          <w:b/>
        </w:rPr>
      </w:pPr>
    </w:p>
    <w:p w14:paraId="6204B947" w14:textId="77777777" w:rsidR="00CF2692" w:rsidRPr="00C715FB" w:rsidRDefault="00CF2692" w:rsidP="00E67857">
      <w:pPr>
        <w:widowControl w:val="0"/>
        <w:ind w:left="567" w:right="565"/>
        <w:jc w:val="center"/>
        <w:rPr>
          <w:rFonts w:ascii="GHEA Grapalat" w:hAnsi="GHEA Grapalat"/>
          <w:b/>
        </w:rPr>
      </w:pPr>
    </w:p>
    <w:p w14:paraId="6883EB0D" w14:textId="51421C69" w:rsidR="00CB2230" w:rsidRPr="00C715FB" w:rsidRDefault="00CB2230" w:rsidP="00E67857">
      <w:pPr>
        <w:rPr>
          <w:rFonts w:ascii="GHEA Grapalat" w:hAnsi="GHEA Grapalat"/>
          <w:b/>
        </w:rPr>
      </w:pPr>
    </w:p>
    <w:p w14:paraId="5853CF6B" w14:textId="77777777" w:rsidR="00AF6D3A" w:rsidRDefault="00AF6D3A" w:rsidP="00E67857">
      <w:pPr>
        <w:widowControl w:val="0"/>
        <w:ind w:firstLine="567"/>
        <w:jc w:val="right"/>
        <w:rPr>
          <w:rFonts w:ascii="GHEA Grapalat" w:hAnsi="GHEA Grapalat"/>
          <w:b/>
        </w:rPr>
      </w:pPr>
    </w:p>
    <w:p w14:paraId="6BCC7684" w14:textId="77777777" w:rsidR="00AF6D3A" w:rsidRDefault="00AF6D3A" w:rsidP="00E67857">
      <w:pPr>
        <w:widowControl w:val="0"/>
        <w:ind w:firstLine="567"/>
        <w:jc w:val="right"/>
        <w:rPr>
          <w:rFonts w:ascii="GHEA Grapalat" w:hAnsi="GHEA Grapalat"/>
          <w:b/>
        </w:rPr>
      </w:pPr>
    </w:p>
    <w:p w14:paraId="27DD4018" w14:textId="2AC9302D" w:rsidR="001F6F04" w:rsidRPr="00C715FB" w:rsidRDefault="001F6F04" w:rsidP="00E67857">
      <w:pPr>
        <w:widowControl w:val="0"/>
        <w:ind w:firstLine="567"/>
        <w:jc w:val="right"/>
        <w:rPr>
          <w:rFonts w:ascii="GHEA Grapalat" w:hAnsi="GHEA Grapalat"/>
          <w:b/>
        </w:rPr>
      </w:pPr>
      <w:r w:rsidRPr="00C715FB">
        <w:rPr>
          <w:rFonts w:ascii="GHEA Grapalat" w:hAnsi="GHEA Grapalat"/>
          <w:b/>
        </w:rPr>
        <w:lastRenderedPageBreak/>
        <w:t>Приложение № 4.1</w:t>
      </w:r>
    </w:p>
    <w:p w14:paraId="6DF0A18C" w14:textId="46864AD2" w:rsidR="001F6F04" w:rsidRPr="00C715FB" w:rsidRDefault="001F6F04"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704337">
        <w:rPr>
          <w:rFonts w:ascii="GHEA Grapalat" w:hAnsi="GHEA Grapalat"/>
          <w:b/>
        </w:rPr>
        <w:t>26/25</w:t>
      </w:r>
      <w:r w:rsidRPr="00C715FB">
        <w:rPr>
          <w:rFonts w:ascii="GHEA Grapalat" w:hAnsi="GHEA Grapalat"/>
          <w:b/>
        </w:rPr>
        <w:t>"</w:t>
      </w:r>
      <w:r w:rsidRPr="00C715FB">
        <w:rPr>
          <w:rStyle w:val="FootnoteReference"/>
          <w:rFonts w:ascii="GHEA Grapalat" w:hAnsi="GHEA Grapalat"/>
          <w:b/>
          <w:sz w:val="36"/>
          <w:szCs w:val="36"/>
        </w:rPr>
        <w:footnoteReference w:customMarkFollows="1" w:id="21"/>
        <w:t>*</w:t>
      </w:r>
    </w:p>
    <w:p w14:paraId="437266FA" w14:textId="77777777" w:rsidR="00520508" w:rsidRPr="00C715FB" w:rsidRDefault="00520508"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C715FB">
        <w:rPr>
          <w:rStyle w:val="Hyperlink"/>
          <w:rFonts w:ascii="GHEA Grapalat" w:hAnsi="GHEA Grapalat"/>
          <w:color w:val="auto"/>
          <w:sz w:val="20"/>
          <w:szCs w:val="20"/>
          <w:lang w:val="hy-AM"/>
        </w:rPr>
        <w:t>www.procurement.am</w:t>
      </w:r>
      <w:r>
        <w:fldChar w:fldCharType="end"/>
      </w:r>
      <w:r w:rsidRPr="00C715FB">
        <w:rPr>
          <w:rFonts w:ascii="GHEA Grapalat" w:eastAsiaTheme="minorHAnsi" w:hAnsi="GHEA Grapalat" w:cstheme="minorBidi"/>
        </w:rPr>
        <w:t xml:space="preserve"> .</w:t>
      </w:r>
    </w:p>
    <w:p w14:paraId="46593A3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3A988F8" w14:textId="77777777" w:rsidR="002B1E17" w:rsidRDefault="002B1E17" w:rsidP="00E67857">
      <w:pPr>
        <w:widowControl w:val="0"/>
        <w:contextualSpacing/>
        <w:jc w:val="right"/>
        <w:rPr>
          <w:rFonts w:ascii="GHEA Grapalat" w:hAnsi="GHEA Grapalat"/>
          <w:b/>
          <w:i/>
          <w:sz w:val="22"/>
          <w:szCs w:val="22"/>
        </w:rPr>
      </w:pPr>
    </w:p>
    <w:p w14:paraId="06E7A8D1" w14:textId="77777777" w:rsidR="002B1E17" w:rsidRDefault="002B1E17" w:rsidP="00E67857">
      <w:pPr>
        <w:widowControl w:val="0"/>
        <w:contextualSpacing/>
        <w:jc w:val="right"/>
        <w:rPr>
          <w:rFonts w:ascii="GHEA Grapalat" w:hAnsi="GHEA Grapalat"/>
          <w:b/>
          <w:i/>
          <w:sz w:val="22"/>
          <w:szCs w:val="22"/>
        </w:rPr>
      </w:pPr>
    </w:p>
    <w:p w14:paraId="3BAD5E2D" w14:textId="77777777" w:rsidR="00A06463" w:rsidRDefault="00A06463" w:rsidP="00E67857">
      <w:pPr>
        <w:widowControl w:val="0"/>
        <w:contextualSpacing/>
        <w:jc w:val="right"/>
        <w:rPr>
          <w:rFonts w:ascii="GHEA Grapalat" w:hAnsi="GHEA Grapalat"/>
          <w:b/>
          <w:i/>
          <w:sz w:val="22"/>
          <w:szCs w:val="22"/>
        </w:rPr>
      </w:pPr>
    </w:p>
    <w:p w14:paraId="570A54CE" w14:textId="77777777" w:rsidR="00A06463" w:rsidRDefault="00A06463" w:rsidP="00E67857">
      <w:pPr>
        <w:widowControl w:val="0"/>
        <w:contextualSpacing/>
        <w:jc w:val="right"/>
        <w:rPr>
          <w:rFonts w:ascii="GHEA Grapalat" w:hAnsi="GHEA Grapalat"/>
          <w:b/>
          <w:i/>
          <w:sz w:val="22"/>
          <w:szCs w:val="22"/>
        </w:rPr>
      </w:pPr>
    </w:p>
    <w:p w14:paraId="1B2DA260" w14:textId="77777777" w:rsidR="00A06463" w:rsidRDefault="00A06463" w:rsidP="00E67857">
      <w:pPr>
        <w:widowControl w:val="0"/>
        <w:contextualSpacing/>
        <w:jc w:val="right"/>
        <w:rPr>
          <w:rFonts w:ascii="GHEA Grapalat" w:hAnsi="GHEA Grapalat"/>
          <w:b/>
          <w:i/>
          <w:sz w:val="22"/>
          <w:szCs w:val="22"/>
        </w:rPr>
      </w:pPr>
    </w:p>
    <w:p w14:paraId="7FC79A8D" w14:textId="77777777" w:rsidR="000B740C" w:rsidRDefault="000B740C" w:rsidP="00E67857">
      <w:pPr>
        <w:widowControl w:val="0"/>
        <w:ind w:firstLine="567"/>
        <w:jc w:val="right"/>
        <w:rPr>
          <w:rFonts w:ascii="GHEA Grapalat" w:hAnsi="GHEA Grapalat"/>
          <w:b/>
        </w:rPr>
      </w:pPr>
    </w:p>
    <w:p w14:paraId="787D01AA" w14:textId="15956CED" w:rsidR="00235549" w:rsidRPr="00B138F3" w:rsidRDefault="00235549" w:rsidP="00E67857">
      <w:pPr>
        <w:widowControl w:val="0"/>
        <w:ind w:firstLine="567"/>
        <w:jc w:val="right"/>
        <w:rPr>
          <w:rFonts w:ascii="GHEA Grapalat" w:hAnsi="GHEA Grapalat" w:cs="Arial"/>
          <w:b/>
        </w:rPr>
      </w:pPr>
      <w:r w:rsidRPr="00B138F3">
        <w:rPr>
          <w:rFonts w:ascii="GHEA Grapalat" w:hAnsi="GHEA Grapalat"/>
          <w:b/>
        </w:rPr>
        <w:t>Приложение № 5</w:t>
      </w:r>
    </w:p>
    <w:p w14:paraId="6EB5C6EC" w14:textId="24CCB9A1" w:rsidR="00235549" w:rsidRPr="00B138F3" w:rsidRDefault="00235549"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704337">
        <w:rPr>
          <w:rFonts w:ascii="GHEA Grapalat" w:hAnsi="GHEA Grapalat"/>
          <w:b/>
          <w:sz w:val="24"/>
          <w:szCs w:val="24"/>
        </w:rPr>
        <w:t>26/25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E67857">
      <w:pPr>
        <w:widowControl w:val="0"/>
        <w:ind w:left="567" w:right="565"/>
        <w:jc w:val="center"/>
        <w:rPr>
          <w:rFonts w:ascii="GHEA Grapalat" w:hAnsi="GHEA Grapalat"/>
          <w:b/>
        </w:rPr>
      </w:pPr>
    </w:p>
    <w:p w14:paraId="02FE4D5F" w14:textId="77777777" w:rsidR="0075061D" w:rsidRPr="00B138F3" w:rsidRDefault="0075061D"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67857">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67857">
      <w:pPr>
        <w:widowControl w:val="0"/>
        <w:ind w:left="567" w:right="565"/>
        <w:jc w:val="center"/>
        <w:rPr>
          <w:rFonts w:ascii="GHEA Grapalat" w:hAnsi="GHEA Grapalat"/>
          <w:b/>
        </w:rPr>
      </w:pPr>
    </w:p>
    <w:p w14:paraId="7B35EF57"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67857">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67857">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67857">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67857">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18DA26C3"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67857">
      <w:pPr>
        <w:widowControl w:val="0"/>
        <w:jc w:val="right"/>
        <w:rPr>
          <w:rFonts w:ascii="GHEA Grapalat" w:hAnsi="GHEA Grapalat"/>
          <w:i/>
        </w:rPr>
      </w:pPr>
    </w:p>
    <w:p w14:paraId="4F06D088" w14:textId="77777777" w:rsidR="00F331AD" w:rsidRPr="002A4554" w:rsidRDefault="00F331AD" w:rsidP="00E67857">
      <w:pPr>
        <w:widowControl w:val="0"/>
        <w:jc w:val="right"/>
        <w:rPr>
          <w:rFonts w:ascii="GHEA Grapalat" w:hAnsi="GHEA Grapalat"/>
          <w:i/>
        </w:rPr>
      </w:pPr>
    </w:p>
    <w:p w14:paraId="537ADB47" w14:textId="77777777" w:rsidR="00F331AD" w:rsidRPr="002A4554" w:rsidRDefault="00F331AD" w:rsidP="00E67857">
      <w:pPr>
        <w:widowControl w:val="0"/>
        <w:jc w:val="right"/>
        <w:rPr>
          <w:rFonts w:ascii="GHEA Grapalat" w:hAnsi="GHEA Grapalat"/>
          <w:i/>
        </w:rPr>
      </w:pPr>
    </w:p>
    <w:p w14:paraId="7B79B2CD" w14:textId="77777777" w:rsidR="00A06463" w:rsidRDefault="00A06463" w:rsidP="00E67857">
      <w:pPr>
        <w:widowControl w:val="0"/>
        <w:jc w:val="right"/>
        <w:rPr>
          <w:rFonts w:ascii="GHEA Grapalat" w:hAnsi="GHEA Grapalat"/>
          <w:i/>
        </w:rPr>
      </w:pPr>
    </w:p>
    <w:p w14:paraId="0D1EFD54" w14:textId="77777777" w:rsidR="00A06463" w:rsidRDefault="00A06463" w:rsidP="00E67857">
      <w:pPr>
        <w:widowControl w:val="0"/>
        <w:jc w:val="right"/>
        <w:rPr>
          <w:rFonts w:ascii="GHEA Grapalat" w:hAnsi="GHEA Grapalat"/>
          <w:i/>
        </w:rPr>
      </w:pPr>
    </w:p>
    <w:p w14:paraId="6922D68B" w14:textId="005A9221"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3"/>
        <w:t>26</w:t>
      </w:r>
    </w:p>
    <w:p w14:paraId="788D9252" w14:textId="3810A3BA"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704337">
        <w:rPr>
          <w:rFonts w:ascii="GHEA Grapalat" w:hAnsi="GHEA Grapalat"/>
          <w:b/>
          <w:sz w:val="24"/>
          <w:szCs w:val="24"/>
        </w:rPr>
        <w:t>26/25</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E67857">
      <w:pPr>
        <w:widowControl w:val="0"/>
        <w:tabs>
          <w:tab w:val="left" w:pos="2268"/>
        </w:tabs>
        <w:ind w:firstLine="567"/>
        <w:jc w:val="right"/>
        <w:rPr>
          <w:rFonts w:ascii="GHEA Grapalat" w:hAnsi="GHEA Grapalat"/>
        </w:rPr>
      </w:pPr>
    </w:p>
    <w:p w14:paraId="4D77D10A" w14:textId="66EF6EAE" w:rsidR="00BB28C8" w:rsidRPr="000A3450" w:rsidRDefault="00BB28C8" w:rsidP="00E67857">
      <w:pPr>
        <w:widowControl w:val="0"/>
        <w:ind w:firstLine="567"/>
        <w:jc w:val="center"/>
        <w:rPr>
          <w:rFonts w:ascii="GHEA Grapalat" w:hAnsi="GHEA Grapalat"/>
          <w:b/>
        </w:rPr>
      </w:pPr>
      <w:r w:rsidRPr="009F3DC7">
        <w:rPr>
          <w:rFonts w:ascii="GHEA Grapalat" w:hAnsi="GHEA Grapalat"/>
          <w:b/>
        </w:rPr>
        <w:t xml:space="preserve">ДОГОВОР АКУПКИ НА ВЫПОЛНЕНИЕ ПОДРЯДНЫХ РАБОТ </w:t>
      </w:r>
    </w:p>
    <w:p w14:paraId="089B3FF5" w14:textId="77777777" w:rsidR="00BB28C8" w:rsidRPr="000A3450" w:rsidRDefault="00BB28C8" w:rsidP="00E67857">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E67857">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E67857">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E67857">
      <w:pPr>
        <w:widowControl w:val="0"/>
        <w:ind w:firstLine="567"/>
        <w:jc w:val="both"/>
        <w:rPr>
          <w:rFonts w:ascii="GHEA Grapalat" w:hAnsi="GHEA Grapalat"/>
        </w:rPr>
      </w:pPr>
    </w:p>
    <w:p w14:paraId="615A522A" w14:textId="77777777" w:rsidR="00BB28C8" w:rsidRPr="009F3DC7" w:rsidRDefault="00BB28C8" w:rsidP="00E67857">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E67857">
      <w:pPr>
        <w:widowControl w:val="0"/>
        <w:ind w:firstLine="567"/>
        <w:jc w:val="both"/>
        <w:rPr>
          <w:rFonts w:ascii="GHEA Grapalat" w:hAnsi="GHEA Grapalat"/>
          <w:b/>
        </w:rPr>
      </w:pPr>
    </w:p>
    <w:p w14:paraId="14988806" w14:textId="77777777" w:rsidR="00BB28C8" w:rsidRPr="009F3DC7" w:rsidRDefault="00BB28C8" w:rsidP="00E67857">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3089BE5C" w:rsidR="00BB28C8" w:rsidRPr="009F3DC7" w:rsidRDefault="00BB28C8" w:rsidP="0010233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A06463">
        <w:rPr>
          <w:rFonts w:ascii="GHEA Grapalat" w:hAnsi="GHEA Grapalat"/>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A06463">
        <w:rPr>
          <w:rFonts w:ascii="GHEA Grapalat" w:hAnsi="GHEA Grapalat"/>
        </w:rPr>
        <w:t xml:space="preserve"> установленной Приложением № 1 к настоящему Договору</w:t>
      </w:r>
      <w:r w:rsidR="00A874F6" w:rsidRPr="00A06463">
        <w:rPr>
          <w:rFonts w:ascii="GHEA Grapalat" w:hAnsi="GHEA Grapalat"/>
        </w:rPr>
        <w:t xml:space="preserve"> </w:t>
      </w:r>
      <w:r w:rsidRPr="009F3DC7">
        <w:rPr>
          <w:rFonts w:ascii="GHEA Grapalat" w:hAnsi="GHEA Grapalat"/>
        </w:rPr>
        <w:t xml:space="preserve">(далее </w:t>
      </w:r>
      <w:r>
        <w:rPr>
          <w:rFonts w:ascii="GHEA Grapalat" w:hAnsi="GHEA Grapalat"/>
        </w:rPr>
        <w:t xml:space="preserve">— договор), </w:t>
      </w:r>
      <w:r w:rsidR="00A06463" w:rsidRPr="00A06463">
        <w:rPr>
          <w:rFonts w:ascii="GHEA Grapalat" w:hAnsi="GHEA Grapalat"/>
        </w:rPr>
        <w:t>приобретение ремонтных работ по асфальтированию дворовых территорий и междугородних дорог на территории административного района Малатия-Себастия города Еревана</w:t>
      </w:r>
      <w:r w:rsidRPr="009F3DC7">
        <w:rPr>
          <w:rFonts w:ascii="GHEA Grapalat" w:hAnsi="GHEA Grapalat"/>
        </w:rPr>
        <w:t xml:space="preserve"> (далее — работа), а Заказчик обязуется принимать выполненную работу и платить за нее.</w:t>
      </w:r>
    </w:p>
    <w:p w14:paraId="0EDCEC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E67857">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E67857">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E67857">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E67857">
      <w:pPr>
        <w:widowControl w:val="0"/>
        <w:tabs>
          <w:tab w:val="left" w:pos="1134"/>
        </w:tabs>
        <w:ind w:firstLine="567"/>
        <w:jc w:val="both"/>
        <w:rPr>
          <w:rFonts w:ascii="GHEA Grapalat" w:hAnsi="GHEA Grapalat"/>
        </w:rPr>
      </w:pPr>
    </w:p>
    <w:p w14:paraId="53375B6B" w14:textId="77777777" w:rsidR="00BB28C8" w:rsidRPr="009F3DC7" w:rsidRDefault="00BB28C8" w:rsidP="00E67857">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E67857">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E67857">
      <w:pPr>
        <w:widowControl w:val="0"/>
        <w:tabs>
          <w:tab w:val="left" w:pos="1276"/>
        </w:tabs>
        <w:ind w:firstLine="567"/>
        <w:jc w:val="center"/>
        <w:rPr>
          <w:rFonts w:ascii="GHEA Grapalat" w:hAnsi="GHEA Grapalat"/>
          <w:b/>
          <w:i/>
        </w:rPr>
      </w:pPr>
    </w:p>
    <w:p w14:paraId="6F198BE5" w14:textId="77777777" w:rsidR="00BB28C8" w:rsidRPr="009F3DC7" w:rsidRDefault="00BB28C8" w:rsidP="00E67857">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E67857">
      <w:pPr>
        <w:rPr>
          <w:rFonts w:ascii="GHEA Grapalat" w:hAnsi="GHEA Grapalat"/>
          <w:b/>
        </w:rPr>
      </w:pPr>
      <w:r>
        <w:rPr>
          <w:rFonts w:ascii="GHEA Grapalat" w:hAnsi="GHEA Grapalat"/>
          <w:b/>
        </w:rPr>
        <w:br w:type="page"/>
      </w:r>
    </w:p>
    <w:p w14:paraId="5DFDE74F" w14:textId="77777777" w:rsidR="00BB28C8" w:rsidRPr="009F3DC7" w:rsidRDefault="00BB28C8" w:rsidP="00E67857">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E67857">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E67857">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4"/>
        <w:t>27</w:t>
      </w:r>
      <w:r w:rsidRPr="009F3DC7">
        <w:rPr>
          <w:rFonts w:ascii="GHEA Grapalat" w:hAnsi="GHEA Grapalat"/>
        </w:rPr>
        <w:t>.</w:t>
      </w:r>
    </w:p>
    <w:p w14:paraId="3C787D87" w14:textId="77777777" w:rsidR="00BB28C8" w:rsidRPr="009F3DC7" w:rsidRDefault="00BB28C8" w:rsidP="00E67857">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5"/>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E67857">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E67857">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E67857">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E67857">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6531453"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093ED7">
        <w:rPr>
          <w:rFonts w:ascii="GHEA Grapalat" w:hAnsi="GHEA Grapalat"/>
        </w:rPr>
        <w:t>3</w:t>
      </w:r>
      <w:r w:rsidR="002B74AC">
        <w:rPr>
          <w:rFonts w:ascii="GHEA Grapalat" w:hAnsi="GHEA Grapalat"/>
        </w:rPr>
        <w:t>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E67857">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E67857">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E67857">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44AF8FA3" w14:textId="77777777" w:rsidR="00BB28C8" w:rsidRPr="009F3DC7" w:rsidRDefault="00BB28C8" w:rsidP="00E67857">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E67857">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E67857">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E67857">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E67857">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19"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E67857">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E67857">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E67857">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19"/>
    <w:p w14:paraId="51D9E21D" w14:textId="77777777" w:rsidR="00E6482B" w:rsidRPr="00127380" w:rsidRDefault="00E6482B" w:rsidP="00E67857">
      <w:pPr>
        <w:widowControl w:val="0"/>
        <w:tabs>
          <w:tab w:val="num" w:pos="1134"/>
        </w:tabs>
        <w:ind w:firstLine="567"/>
        <w:jc w:val="both"/>
        <w:rPr>
          <w:rFonts w:ascii="GHEA Grapalat" w:hAnsi="GHEA Grapalat"/>
        </w:rPr>
      </w:pPr>
    </w:p>
    <w:p w14:paraId="53355ED9"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3200E475"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F0292A">
        <w:rPr>
          <w:rFonts w:ascii="GHEA Grapalat" w:hAnsi="GHEA Grapalat"/>
          <w:lang w:val="hy-AM"/>
        </w:rPr>
        <w:t>8</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300C762D" w:rsidR="00BB28C8" w:rsidRPr="00516521" w:rsidRDefault="00BB28C8" w:rsidP="00E67857">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D02365">
        <w:rPr>
          <w:rFonts w:ascii="GHEA Grapalat" w:hAnsi="GHEA Grapalat"/>
        </w:rPr>
        <w:t>3</w:t>
      </w:r>
      <w:r w:rsidR="001D499B" w:rsidRPr="009F3DC7">
        <w:rPr>
          <w:rFonts w:ascii="GHEA Grapalat" w:hAnsi="GHEA Grapalat"/>
        </w:rPr>
        <w:t xml:space="preserve"> (</w:t>
      </w:r>
      <w:r w:rsidR="00D02365">
        <w:rPr>
          <w:rFonts w:ascii="GHEA Grapalat" w:hAnsi="GHEA Grapalat"/>
        </w:rPr>
        <w:t>три</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6"/>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E67857">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w:t>
      </w:r>
      <w:r w:rsidRPr="000C67E4">
        <w:rPr>
          <w:rFonts w:ascii="GHEA Grapalat" w:hAnsi="GHEA Grapalat"/>
        </w:rPr>
        <w:lastRenderedPageBreak/>
        <w:t>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tblInd w:w="379" w:type="dxa"/>
        <w:tblLook w:val="04A0" w:firstRow="1" w:lastRow="0" w:firstColumn="1" w:lastColumn="0" w:noHBand="0" w:noVBand="1"/>
      </w:tblPr>
      <w:tblGrid>
        <w:gridCol w:w="879"/>
        <w:gridCol w:w="3999"/>
        <w:gridCol w:w="4030"/>
      </w:tblGrid>
      <w:tr w:rsidR="008A28AA" w14:paraId="63D26F7E" w14:textId="77777777" w:rsidTr="00397A02">
        <w:tc>
          <w:tcPr>
            <w:tcW w:w="1056" w:type="dxa"/>
            <w:vAlign w:val="center"/>
          </w:tcPr>
          <w:p w14:paraId="338BF23A"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N</w:t>
            </w:r>
          </w:p>
        </w:tc>
        <w:tc>
          <w:tcPr>
            <w:tcW w:w="4410" w:type="dxa"/>
            <w:vAlign w:val="center"/>
          </w:tcPr>
          <w:p w14:paraId="1AD862A1"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Խախտումը</w:t>
            </w:r>
          </w:p>
        </w:tc>
        <w:tc>
          <w:tcPr>
            <w:tcW w:w="4500" w:type="dxa"/>
            <w:vAlign w:val="center"/>
          </w:tcPr>
          <w:p w14:paraId="7A4C7FDE"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Պատասխանատվությունը</w:t>
            </w:r>
          </w:p>
        </w:tc>
      </w:tr>
      <w:tr w:rsidR="008A28AA" w:rsidRPr="00152FCE" w14:paraId="1AF5B1A7" w14:textId="77777777" w:rsidTr="00397A02">
        <w:tc>
          <w:tcPr>
            <w:tcW w:w="1056" w:type="dxa"/>
            <w:vAlign w:val="center"/>
          </w:tcPr>
          <w:p w14:paraId="1B0C1AC1"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1</w:t>
            </w:r>
          </w:p>
        </w:tc>
        <w:tc>
          <w:tcPr>
            <w:tcW w:w="4410" w:type="dxa"/>
            <w:vAlign w:val="center"/>
          </w:tcPr>
          <w:p w14:paraId="3A6B19C2"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Շինհրապարակի պատշաճ կազմակերպման, կահավորման և անվտանգության տեխնիկայի կանոնների պահպանման բացակայություն</w:t>
            </w:r>
          </w:p>
        </w:tc>
        <w:tc>
          <w:tcPr>
            <w:tcW w:w="4500" w:type="dxa"/>
            <w:vAlign w:val="center"/>
          </w:tcPr>
          <w:p w14:paraId="39C7F16E" w14:textId="77777777" w:rsidR="008A28AA" w:rsidRPr="001A40F8" w:rsidRDefault="008A28AA" w:rsidP="00397A02">
            <w:pPr>
              <w:jc w:val="center"/>
              <w:rPr>
                <w:rFonts w:ascii="GHEA Grapalat" w:hAnsi="GHEA Grapalat" w:cs="Sylfaen"/>
                <w:sz w:val="20"/>
                <w:szCs w:val="20"/>
                <w:lang w:val="hy-AM"/>
              </w:rPr>
            </w:pPr>
            <w:r w:rsidRPr="001A40F8">
              <w:rPr>
                <w:rFonts w:ascii="GHEA Grapalat" w:hAnsi="GHEA Grapalat" w:cs="Sylfaen"/>
                <w:sz w:val="20"/>
                <w:szCs w:val="20"/>
                <w:lang w:val="hy-AM"/>
              </w:rPr>
              <w:t>Հայաստանի Հանրապետության «Վարչական իրավախտումների վերաբերյալ » օրեսնգրքի 157-15 հոդվածի 3-րդ մասի (100000 դրամ) համաձայն</w:t>
            </w:r>
          </w:p>
          <w:p w14:paraId="4685ED84" w14:textId="77777777" w:rsidR="008A28AA" w:rsidRPr="001A40F8" w:rsidRDefault="008A28AA" w:rsidP="00397A02">
            <w:pPr>
              <w:tabs>
                <w:tab w:val="left" w:pos="1276"/>
              </w:tabs>
              <w:jc w:val="center"/>
              <w:rPr>
                <w:rFonts w:ascii="GHEA Grapalat" w:hAnsi="GHEA Grapalat" w:cs="Sylfaen"/>
                <w:sz w:val="20"/>
                <w:szCs w:val="20"/>
                <w:lang w:val="hy-AM"/>
              </w:rPr>
            </w:pPr>
          </w:p>
        </w:tc>
      </w:tr>
      <w:tr w:rsidR="008A28AA" w:rsidRPr="00152FCE" w14:paraId="1F52D86A" w14:textId="77777777" w:rsidTr="00397A02">
        <w:tc>
          <w:tcPr>
            <w:tcW w:w="1056" w:type="dxa"/>
            <w:vAlign w:val="center"/>
          </w:tcPr>
          <w:p w14:paraId="5EAD1F32"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2</w:t>
            </w:r>
          </w:p>
        </w:tc>
        <w:tc>
          <w:tcPr>
            <w:tcW w:w="4410" w:type="dxa"/>
            <w:vAlign w:val="center"/>
          </w:tcPr>
          <w:p w14:paraId="32929E9A"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Նախագծանախահաշվային փաստաթղթերով սահմանված պահանջների չկատարում</w:t>
            </w:r>
          </w:p>
        </w:tc>
        <w:tc>
          <w:tcPr>
            <w:tcW w:w="4500" w:type="dxa"/>
            <w:vAlign w:val="center"/>
          </w:tcPr>
          <w:p w14:paraId="3DDB40D4"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 xml:space="preserve">Պատվիրատուի կողմից պայմանագիրը միակողմանի լուծարելու հիմք  </w:t>
            </w:r>
          </w:p>
        </w:tc>
      </w:tr>
      <w:tr w:rsidR="008A28AA" w:rsidRPr="00152FCE" w14:paraId="02CB2E5A" w14:textId="77777777" w:rsidTr="00397A02">
        <w:tc>
          <w:tcPr>
            <w:tcW w:w="1056" w:type="dxa"/>
            <w:vAlign w:val="center"/>
          </w:tcPr>
          <w:p w14:paraId="4845145A"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3</w:t>
            </w:r>
          </w:p>
        </w:tc>
        <w:tc>
          <w:tcPr>
            <w:tcW w:w="4410" w:type="dxa"/>
            <w:vAlign w:val="center"/>
          </w:tcPr>
          <w:p w14:paraId="1D2AA33A" w14:textId="77777777" w:rsidR="008A28AA" w:rsidRPr="001A40F8" w:rsidRDefault="008A28AA" w:rsidP="00397A02">
            <w:pPr>
              <w:jc w:val="center"/>
              <w:rPr>
                <w:rFonts w:ascii="GHEA Grapalat" w:hAnsi="GHEA Grapalat" w:cs="Sylfaen"/>
                <w:sz w:val="20"/>
                <w:szCs w:val="20"/>
                <w:lang w:val="hy-AM"/>
              </w:rPr>
            </w:pPr>
            <w:r w:rsidRPr="001A40F8">
              <w:rPr>
                <w:rFonts w:ascii="GHEA Grapalat" w:hAnsi="GHEA Grapalat" w:cs="Sylfaen"/>
                <w:sz w:val="20"/>
                <w:szCs w:val="20"/>
                <w:lang w:val="hy-AM"/>
              </w:rPr>
              <w:t xml:space="preserve">Շինարարական աղբի </w:t>
            </w:r>
          </w:p>
          <w:p w14:paraId="07C4BC71" w14:textId="77777777" w:rsidR="008A28AA" w:rsidRPr="001A40F8" w:rsidRDefault="008A28AA" w:rsidP="00397A02">
            <w:pPr>
              <w:jc w:val="center"/>
              <w:rPr>
                <w:rFonts w:ascii="GHEA Grapalat" w:hAnsi="GHEA Grapalat" w:cs="Sylfaen"/>
                <w:sz w:val="20"/>
                <w:szCs w:val="20"/>
                <w:lang w:val="hy-AM"/>
              </w:rPr>
            </w:pPr>
            <w:r w:rsidRPr="001A40F8">
              <w:rPr>
                <w:rFonts w:ascii="GHEA Grapalat" w:hAnsi="GHEA Grapalat" w:cs="Sylfaen"/>
                <w:sz w:val="20"/>
                <w:szCs w:val="20"/>
                <w:lang w:val="hy-AM"/>
              </w:rPr>
              <w:t>չտեղափոխում</w:t>
            </w:r>
          </w:p>
          <w:p w14:paraId="217E02C2" w14:textId="77777777" w:rsidR="008A28AA" w:rsidRPr="001A40F8" w:rsidRDefault="008A28AA" w:rsidP="00397A02">
            <w:pPr>
              <w:tabs>
                <w:tab w:val="left" w:pos="1276"/>
              </w:tabs>
              <w:jc w:val="center"/>
              <w:rPr>
                <w:rFonts w:ascii="GHEA Grapalat" w:hAnsi="GHEA Grapalat" w:cs="Sylfaen"/>
                <w:sz w:val="20"/>
                <w:szCs w:val="20"/>
                <w:lang w:val="hy-AM"/>
              </w:rPr>
            </w:pPr>
          </w:p>
        </w:tc>
        <w:tc>
          <w:tcPr>
            <w:tcW w:w="4500" w:type="dxa"/>
            <w:vAlign w:val="center"/>
          </w:tcPr>
          <w:p w14:paraId="7A3C9FCB"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Հայաստանի Հանրապետության «Վարչական իրավախտումների վերաբերյալ » օրեսնգրքի 43.1–րդ հոդվածի 3-րդ մասի (մինչև 1 խմ 80 000 դրամ, 1 խմ-ից ավել 200 000 դրամ) համաձայն</w:t>
            </w:r>
          </w:p>
        </w:tc>
      </w:tr>
      <w:tr w:rsidR="008A28AA" w:rsidRPr="00152FCE" w14:paraId="19B175A3" w14:textId="77777777" w:rsidTr="00397A02">
        <w:tc>
          <w:tcPr>
            <w:tcW w:w="1056" w:type="dxa"/>
            <w:vAlign w:val="center"/>
          </w:tcPr>
          <w:p w14:paraId="47BDF30F"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4</w:t>
            </w:r>
          </w:p>
        </w:tc>
        <w:tc>
          <w:tcPr>
            <w:tcW w:w="4410" w:type="dxa"/>
            <w:vAlign w:val="center"/>
          </w:tcPr>
          <w:p w14:paraId="5D22616A"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Աշխատանքների կատարման ժամանակացույցի խախտում</w:t>
            </w:r>
          </w:p>
        </w:tc>
        <w:tc>
          <w:tcPr>
            <w:tcW w:w="4500" w:type="dxa"/>
            <w:vAlign w:val="center"/>
          </w:tcPr>
          <w:p w14:paraId="0AFFFD9F" w14:textId="77777777" w:rsidR="008A28AA" w:rsidRPr="001A40F8" w:rsidRDefault="008A28AA" w:rsidP="00397A02">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 xml:space="preserve">Պատվիրատուի կողմից պայմանագիրը միակողմանի լուծարելու հիմք   </w:t>
            </w:r>
          </w:p>
        </w:tc>
      </w:tr>
    </w:tbl>
    <w:p w14:paraId="6CB45BDA" w14:textId="77777777" w:rsidR="008A28AA" w:rsidRPr="008A28AA" w:rsidRDefault="008A28AA" w:rsidP="00E67857">
      <w:pPr>
        <w:widowControl w:val="0"/>
        <w:tabs>
          <w:tab w:val="left" w:pos="1134"/>
        </w:tabs>
        <w:ind w:firstLine="567"/>
        <w:jc w:val="both"/>
        <w:rPr>
          <w:rFonts w:ascii="GHEA Grapalat" w:hAnsi="GHEA Grapalat"/>
          <w:lang w:val="hy-AM"/>
        </w:rPr>
      </w:pPr>
    </w:p>
    <w:p w14:paraId="59DDC7CC" w14:textId="23A5B16F"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E67857">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582AE9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7"/>
        <w:t>33</w:t>
      </w:r>
      <w:r w:rsidRPr="009F3DC7">
        <w:rPr>
          <w:rFonts w:ascii="GHEA Grapalat" w:hAnsi="GHEA Grapalat"/>
        </w:rPr>
        <w:t>.</w:t>
      </w:r>
    </w:p>
    <w:p w14:paraId="7BD5AE23"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8"/>
        <w:t>34</w:t>
      </w:r>
      <w:r w:rsidRPr="009F3DC7">
        <w:rPr>
          <w:rFonts w:ascii="GHEA Grapalat" w:hAnsi="GHEA Grapalat"/>
        </w:rPr>
        <w:t>.</w:t>
      </w:r>
    </w:p>
    <w:p w14:paraId="4F8673DE"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lastRenderedPageBreak/>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E67857">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3EEB779B" w:rsidR="004B4A95" w:rsidRDefault="00BB28C8" w:rsidP="00E67857">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A58518B" w14:textId="2EF1FCB4" w:rsidR="009C5430" w:rsidRPr="00DC64D2" w:rsidRDefault="009C5430" w:rsidP="00E67857">
      <w:pPr>
        <w:widowControl w:val="0"/>
        <w:tabs>
          <w:tab w:val="left" w:pos="1276"/>
        </w:tabs>
        <w:ind w:firstLine="567"/>
        <w:jc w:val="both"/>
        <w:rPr>
          <w:rFonts w:ascii="GHEA Grapalat" w:hAnsi="GHEA Grapalat"/>
          <w:spacing w:val="-4"/>
        </w:rPr>
      </w:pPr>
      <w:r w:rsidRPr="002D714B">
        <w:rPr>
          <w:rFonts w:ascii="GHEA Grapalat" w:eastAsiaTheme="minorHAnsi" w:hAnsi="GHEA Grapalat" w:cstheme="minorBidi"/>
          <w:sz w:val="22"/>
          <w:szCs w:val="22"/>
        </w:rPr>
        <w:t xml:space="preserve">8.12 </w:t>
      </w:r>
      <w:r w:rsidRPr="002D714B">
        <w:rPr>
          <w:rFonts w:ascii="GHEA Grapalat" w:hAnsi="GHEA Grapalat"/>
          <w:spacing w:val="-4"/>
        </w:rPr>
        <w:t>Подрядчик</w:t>
      </w:r>
      <w:ins w:id="20"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w:t>
      </w:r>
      <w:r w:rsidRPr="002D714B">
        <w:rPr>
          <w:rFonts w:ascii="GHEA Grapalat" w:hAnsi="GHEA Grapalat"/>
        </w:rPr>
        <w:lastRenderedPageBreak/>
        <w:t xml:space="preserve">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6E75F53D" w14:textId="76973617" w:rsidR="00BB28C8" w:rsidRPr="00B02C7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3B4E7421"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4</w:t>
      </w:r>
      <w:r>
        <w:rPr>
          <w:rFonts w:ascii="GHEA Grapalat" w:hAnsi="GHEA Grapalat"/>
        </w:rPr>
        <w:t>.</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9C5430" w:rsidRPr="00873DBD">
        <w:rPr>
          <w:rFonts w:ascii="GHEA Grapalat" w:hAnsi="GHEA Grapalat"/>
        </w:rPr>
        <w:t xml:space="preserve">№ 1, № </w:t>
      </w:r>
      <w:r w:rsidR="009C5430">
        <w:rPr>
          <w:rFonts w:ascii="GHEA Grapalat" w:hAnsi="GHEA Grapalat"/>
          <w:lang w:val="hy-AM"/>
        </w:rPr>
        <w:t>1.</w:t>
      </w:r>
      <w:r w:rsidR="009C5430" w:rsidRPr="00873DBD">
        <w:rPr>
          <w:rFonts w:ascii="GHEA Grapalat" w:hAnsi="GHEA Grapalat"/>
        </w:rPr>
        <w:t>1, № 2, № 3, № 4 , № 4.1 и № 5</w:t>
      </w:r>
      <w:r w:rsidRPr="009F3DC7">
        <w:rPr>
          <w:rFonts w:ascii="GHEA Grapalat" w:hAnsi="GHEA Grapalat"/>
        </w:rPr>
        <w:t xml:space="preserve"> к настоящему договору считаются неотъемлемой частью договора.</w:t>
      </w:r>
    </w:p>
    <w:p w14:paraId="56C594EA" w14:textId="59266C2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E67857">
      <w:pPr>
        <w:widowControl w:val="0"/>
        <w:tabs>
          <w:tab w:val="left" w:pos="1276"/>
        </w:tabs>
        <w:ind w:firstLine="567"/>
        <w:jc w:val="both"/>
        <w:rPr>
          <w:rFonts w:ascii="GHEA Grapalat" w:hAnsi="GHEA Grapalat"/>
        </w:rPr>
      </w:pPr>
    </w:p>
    <w:p w14:paraId="03593EB1" w14:textId="77777777" w:rsidR="00BB28C8" w:rsidRPr="009F3DC7" w:rsidRDefault="00BB28C8" w:rsidP="00E67857">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E67857">
            <w:pPr>
              <w:widowControl w:val="0"/>
              <w:jc w:val="center"/>
              <w:rPr>
                <w:rFonts w:ascii="GHEA Grapalat" w:hAnsi="GHEA Grapalat"/>
              </w:rPr>
            </w:pPr>
          </w:p>
        </w:tc>
        <w:tc>
          <w:tcPr>
            <w:tcW w:w="4343" w:type="dxa"/>
          </w:tcPr>
          <w:p w14:paraId="54A50A05"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E67857">
      <w:pPr>
        <w:widowControl w:val="0"/>
        <w:tabs>
          <w:tab w:val="left" w:pos="1276"/>
        </w:tabs>
        <w:ind w:firstLine="567"/>
        <w:jc w:val="both"/>
        <w:rPr>
          <w:rFonts w:ascii="GHEA Grapalat" w:hAnsi="GHEA Grapalat"/>
          <w:i/>
          <w:lang w:val="en-US"/>
        </w:rPr>
      </w:pPr>
    </w:p>
    <w:p w14:paraId="07788426" w14:textId="77777777" w:rsidR="00BB28C8" w:rsidRPr="009F3DC7" w:rsidRDefault="00BB28C8" w:rsidP="00E67857">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E67857">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E67857">
      <w:pPr>
        <w:widowControl w:val="0"/>
        <w:ind w:firstLine="567"/>
        <w:jc w:val="right"/>
        <w:rPr>
          <w:rFonts w:ascii="GHEA Grapalat" w:hAnsi="GHEA Grapalat"/>
          <w:i/>
        </w:rPr>
        <w:sectPr w:rsidR="00293DB9" w:rsidSect="00166832">
          <w:footerReference w:type="default" r:id="rId9"/>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67857">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67857">
      <w:pPr>
        <w:widowControl w:val="0"/>
        <w:ind w:firstLine="567"/>
        <w:jc w:val="right"/>
        <w:rPr>
          <w:rFonts w:ascii="GHEA Grapalat" w:hAnsi="GHEA Grapalat"/>
          <w:i/>
        </w:rPr>
      </w:pPr>
    </w:p>
    <w:p w14:paraId="27661E68" w14:textId="57F891F3" w:rsidR="00293DB9" w:rsidRDefault="00293DB9" w:rsidP="00E67857">
      <w:pPr>
        <w:jc w:val="right"/>
        <w:rPr>
          <w:rFonts w:ascii="GHEA Grapalat" w:hAnsi="GHEA Grapalat"/>
          <w:sz w:val="20"/>
        </w:rPr>
      </w:pPr>
    </w:p>
    <w:tbl>
      <w:tblPr>
        <w:tblW w:w="9684" w:type="dxa"/>
        <w:tblInd w:w="113" w:type="dxa"/>
        <w:tblLook w:val="04A0" w:firstRow="1" w:lastRow="0" w:firstColumn="1" w:lastColumn="0" w:noHBand="0" w:noVBand="1"/>
      </w:tblPr>
      <w:tblGrid>
        <w:gridCol w:w="550"/>
        <w:gridCol w:w="1424"/>
        <w:gridCol w:w="2504"/>
        <w:gridCol w:w="1357"/>
        <w:gridCol w:w="2162"/>
        <w:gridCol w:w="1687"/>
      </w:tblGrid>
      <w:tr w:rsidR="004F126B" w14:paraId="72CA46E8" w14:textId="77777777" w:rsidTr="004F126B">
        <w:trPr>
          <w:trHeight w:val="330"/>
        </w:trPr>
        <w:tc>
          <w:tcPr>
            <w:tcW w:w="9684" w:type="dxa"/>
            <w:gridSpan w:val="6"/>
            <w:tcBorders>
              <w:top w:val="single" w:sz="4" w:space="0" w:color="auto"/>
              <w:left w:val="single" w:sz="4" w:space="0" w:color="auto"/>
              <w:bottom w:val="single" w:sz="4" w:space="0" w:color="auto"/>
              <w:right w:val="single" w:sz="4" w:space="0" w:color="auto"/>
            </w:tcBorders>
            <w:shd w:val="clear" w:color="FFFFCC" w:fill="FFFFFF"/>
            <w:vAlign w:val="center"/>
            <w:hideMark/>
          </w:tcPr>
          <w:p w14:paraId="5F76FCBA" w14:textId="77777777" w:rsidR="004F126B" w:rsidRDefault="004F126B">
            <w:pPr>
              <w:jc w:val="center"/>
              <w:rPr>
                <w:rFonts w:ascii="GHEA Grapalat" w:hAnsi="GHEA Grapalat" w:cs="Calibri"/>
                <w:sz w:val="20"/>
                <w:szCs w:val="20"/>
              </w:rPr>
            </w:pPr>
            <w:r>
              <w:rPr>
                <w:rFonts w:ascii="GHEA Grapalat" w:hAnsi="GHEA Grapalat" w:cs="Calibri"/>
                <w:sz w:val="20"/>
                <w:szCs w:val="20"/>
              </w:rPr>
              <w:t>Работа</w:t>
            </w:r>
          </w:p>
        </w:tc>
      </w:tr>
      <w:tr w:rsidR="004F126B" w14:paraId="2069B133" w14:textId="77777777" w:rsidTr="004F126B">
        <w:trPr>
          <w:trHeight w:val="330"/>
        </w:trPr>
        <w:tc>
          <w:tcPr>
            <w:tcW w:w="550" w:type="dxa"/>
            <w:vMerge w:val="restart"/>
            <w:tcBorders>
              <w:top w:val="nil"/>
              <w:left w:val="single" w:sz="4" w:space="0" w:color="auto"/>
              <w:bottom w:val="single" w:sz="4" w:space="0" w:color="auto"/>
              <w:right w:val="single" w:sz="4" w:space="0" w:color="auto"/>
            </w:tcBorders>
            <w:shd w:val="clear" w:color="FFFFCC" w:fill="FFFFFF"/>
            <w:vAlign w:val="center"/>
            <w:hideMark/>
          </w:tcPr>
          <w:p w14:paraId="550F1C3B" w14:textId="77777777" w:rsidR="004F126B" w:rsidRDefault="004F126B">
            <w:pPr>
              <w:jc w:val="center"/>
              <w:rPr>
                <w:rFonts w:ascii="GHEA Grapalat" w:hAnsi="GHEA Grapalat" w:cs="Calibri"/>
                <w:sz w:val="20"/>
                <w:szCs w:val="20"/>
              </w:rPr>
            </w:pPr>
            <w:r>
              <w:rPr>
                <w:rFonts w:ascii="GHEA Grapalat" w:hAnsi="GHEA Grapalat" w:cs="Calibri"/>
                <w:sz w:val="20"/>
                <w:szCs w:val="20"/>
              </w:rPr>
              <w:t>П/П</w:t>
            </w:r>
          </w:p>
        </w:tc>
        <w:tc>
          <w:tcPr>
            <w:tcW w:w="838" w:type="dxa"/>
            <w:vMerge w:val="restart"/>
            <w:tcBorders>
              <w:top w:val="nil"/>
              <w:left w:val="single" w:sz="4" w:space="0" w:color="auto"/>
              <w:bottom w:val="single" w:sz="4" w:space="0" w:color="auto"/>
              <w:right w:val="single" w:sz="4" w:space="0" w:color="auto"/>
            </w:tcBorders>
            <w:shd w:val="clear" w:color="FFFFCC" w:fill="FFFFFF"/>
            <w:vAlign w:val="center"/>
            <w:hideMark/>
          </w:tcPr>
          <w:p w14:paraId="3FBAD747" w14:textId="77777777" w:rsidR="004F126B" w:rsidRDefault="004F126B">
            <w:pPr>
              <w:jc w:val="center"/>
              <w:rPr>
                <w:rFonts w:ascii="GHEA Grapalat" w:hAnsi="GHEA Grapalat" w:cs="Calibri"/>
                <w:sz w:val="20"/>
                <w:szCs w:val="20"/>
              </w:rPr>
            </w:pPr>
            <w:r>
              <w:rPr>
                <w:rFonts w:ascii="GHEA Grapalat" w:hAnsi="GHEA Grapalat" w:cs="Calibri"/>
                <w:sz w:val="20"/>
                <w:szCs w:val="20"/>
              </w:rPr>
              <w:t>код (CPV)</w:t>
            </w:r>
          </w:p>
        </w:tc>
        <w:tc>
          <w:tcPr>
            <w:tcW w:w="4367"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7DE1A272" w14:textId="77777777" w:rsidR="004F126B" w:rsidRDefault="004F126B">
            <w:pPr>
              <w:jc w:val="center"/>
              <w:rPr>
                <w:rFonts w:ascii="GHEA Grapalat" w:hAnsi="GHEA Grapalat" w:cs="Calibri"/>
                <w:sz w:val="20"/>
                <w:szCs w:val="20"/>
              </w:rPr>
            </w:pPr>
            <w:r>
              <w:rPr>
                <w:rFonts w:ascii="GHEA Grapalat" w:hAnsi="GHEA Grapalat" w:cs="Calibri"/>
                <w:sz w:val="20"/>
                <w:szCs w:val="20"/>
              </w:rPr>
              <w:t>Техническая характеристика</w:t>
            </w:r>
          </w:p>
        </w:tc>
        <w:tc>
          <w:tcPr>
            <w:tcW w:w="1357" w:type="dxa"/>
            <w:vMerge w:val="restart"/>
            <w:tcBorders>
              <w:top w:val="nil"/>
              <w:left w:val="single" w:sz="4" w:space="0" w:color="auto"/>
              <w:bottom w:val="single" w:sz="4" w:space="0" w:color="auto"/>
              <w:right w:val="single" w:sz="4" w:space="0" w:color="auto"/>
            </w:tcBorders>
            <w:shd w:val="clear" w:color="FFFFCC" w:fill="FFFFFF"/>
            <w:vAlign w:val="center"/>
            <w:hideMark/>
          </w:tcPr>
          <w:p w14:paraId="5421DF95" w14:textId="77777777" w:rsidR="004F126B" w:rsidRDefault="004F126B">
            <w:pPr>
              <w:jc w:val="center"/>
              <w:rPr>
                <w:rFonts w:ascii="GHEA Grapalat" w:hAnsi="GHEA Grapalat" w:cs="Calibri"/>
                <w:sz w:val="20"/>
                <w:szCs w:val="20"/>
              </w:rPr>
            </w:pPr>
            <w:r>
              <w:rPr>
                <w:rFonts w:ascii="GHEA Grapalat" w:hAnsi="GHEA Grapalat" w:cs="Calibri"/>
                <w:sz w:val="20"/>
                <w:szCs w:val="20"/>
              </w:rPr>
              <w:t>Общая стоимость         /драм РА/</w:t>
            </w:r>
          </w:p>
        </w:tc>
        <w:tc>
          <w:tcPr>
            <w:tcW w:w="2569" w:type="dxa"/>
            <w:gridSpan w:val="2"/>
            <w:tcBorders>
              <w:top w:val="single" w:sz="4" w:space="0" w:color="auto"/>
              <w:left w:val="nil"/>
              <w:bottom w:val="single" w:sz="4" w:space="0" w:color="auto"/>
              <w:right w:val="single" w:sz="4" w:space="0" w:color="auto"/>
            </w:tcBorders>
            <w:shd w:val="clear" w:color="FFFFCC" w:fill="FFFFFF"/>
            <w:vAlign w:val="center"/>
            <w:hideMark/>
          </w:tcPr>
          <w:p w14:paraId="328B2DD2" w14:textId="77777777" w:rsidR="004F126B" w:rsidRDefault="004F126B">
            <w:pPr>
              <w:jc w:val="center"/>
              <w:rPr>
                <w:rFonts w:ascii="GHEA Grapalat" w:hAnsi="GHEA Grapalat" w:cs="Calibri"/>
                <w:sz w:val="20"/>
                <w:szCs w:val="20"/>
              </w:rPr>
            </w:pPr>
            <w:r>
              <w:rPr>
                <w:rFonts w:ascii="GHEA Grapalat" w:hAnsi="GHEA Grapalat" w:cs="Calibri"/>
                <w:sz w:val="20"/>
                <w:szCs w:val="20"/>
              </w:rPr>
              <w:t>выполнения</w:t>
            </w:r>
          </w:p>
        </w:tc>
      </w:tr>
      <w:tr w:rsidR="004F126B" w14:paraId="76511951" w14:textId="77777777" w:rsidTr="004F126B">
        <w:trPr>
          <w:trHeight w:val="555"/>
        </w:trPr>
        <w:tc>
          <w:tcPr>
            <w:tcW w:w="550" w:type="dxa"/>
            <w:vMerge/>
            <w:tcBorders>
              <w:top w:val="nil"/>
              <w:left w:val="single" w:sz="4" w:space="0" w:color="auto"/>
              <w:bottom w:val="single" w:sz="4" w:space="0" w:color="auto"/>
              <w:right w:val="single" w:sz="4" w:space="0" w:color="auto"/>
            </w:tcBorders>
            <w:vAlign w:val="center"/>
            <w:hideMark/>
          </w:tcPr>
          <w:p w14:paraId="11BFB830" w14:textId="77777777" w:rsidR="004F126B" w:rsidRDefault="004F126B">
            <w:pPr>
              <w:rPr>
                <w:rFonts w:ascii="GHEA Grapalat" w:hAnsi="GHEA Grapalat" w:cs="Calibri"/>
                <w:sz w:val="20"/>
                <w:szCs w:val="20"/>
              </w:rPr>
            </w:pPr>
          </w:p>
        </w:tc>
        <w:tc>
          <w:tcPr>
            <w:tcW w:w="838" w:type="dxa"/>
            <w:vMerge/>
            <w:tcBorders>
              <w:top w:val="nil"/>
              <w:left w:val="single" w:sz="4" w:space="0" w:color="auto"/>
              <w:bottom w:val="single" w:sz="4" w:space="0" w:color="auto"/>
              <w:right w:val="single" w:sz="4" w:space="0" w:color="auto"/>
            </w:tcBorders>
            <w:vAlign w:val="center"/>
            <w:hideMark/>
          </w:tcPr>
          <w:p w14:paraId="0309C7EF" w14:textId="77777777" w:rsidR="004F126B" w:rsidRDefault="004F126B">
            <w:pPr>
              <w:rPr>
                <w:rFonts w:ascii="GHEA Grapalat" w:hAnsi="GHEA Grapalat" w:cs="Calibri"/>
                <w:sz w:val="20"/>
                <w:szCs w:val="20"/>
              </w:rPr>
            </w:pPr>
          </w:p>
        </w:tc>
        <w:tc>
          <w:tcPr>
            <w:tcW w:w="4367" w:type="dxa"/>
            <w:vMerge/>
            <w:tcBorders>
              <w:top w:val="single" w:sz="4" w:space="0" w:color="auto"/>
              <w:left w:val="single" w:sz="4" w:space="0" w:color="auto"/>
              <w:bottom w:val="single" w:sz="4" w:space="0" w:color="auto"/>
              <w:right w:val="single" w:sz="4" w:space="0" w:color="auto"/>
            </w:tcBorders>
            <w:vAlign w:val="center"/>
            <w:hideMark/>
          </w:tcPr>
          <w:p w14:paraId="2947BBAC" w14:textId="77777777" w:rsidR="004F126B" w:rsidRDefault="004F126B">
            <w:pPr>
              <w:rPr>
                <w:rFonts w:ascii="GHEA Grapalat" w:hAnsi="GHEA Grapalat" w:cs="Calibri"/>
                <w:sz w:val="20"/>
                <w:szCs w:val="20"/>
              </w:rPr>
            </w:pPr>
          </w:p>
        </w:tc>
        <w:tc>
          <w:tcPr>
            <w:tcW w:w="1357" w:type="dxa"/>
            <w:vMerge/>
            <w:tcBorders>
              <w:top w:val="nil"/>
              <w:left w:val="single" w:sz="4" w:space="0" w:color="auto"/>
              <w:bottom w:val="single" w:sz="4" w:space="0" w:color="auto"/>
              <w:right w:val="single" w:sz="4" w:space="0" w:color="auto"/>
            </w:tcBorders>
            <w:vAlign w:val="center"/>
            <w:hideMark/>
          </w:tcPr>
          <w:p w14:paraId="3FF77088" w14:textId="77777777" w:rsidR="004F126B" w:rsidRDefault="004F126B">
            <w:pPr>
              <w:rPr>
                <w:rFonts w:ascii="GHEA Grapalat" w:hAnsi="GHEA Grapalat" w:cs="Calibri"/>
                <w:sz w:val="20"/>
                <w:szCs w:val="20"/>
              </w:rPr>
            </w:pPr>
          </w:p>
        </w:tc>
        <w:tc>
          <w:tcPr>
            <w:tcW w:w="728" w:type="dxa"/>
            <w:tcBorders>
              <w:top w:val="nil"/>
              <w:left w:val="nil"/>
              <w:bottom w:val="single" w:sz="4" w:space="0" w:color="auto"/>
              <w:right w:val="single" w:sz="4" w:space="0" w:color="auto"/>
            </w:tcBorders>
            <w:vAlign w:val="bottom"/>
            <w:hideMark/>
          </w:tcPr>
          <w:p w14:paraId="12A4E0FC" w14:textId="77777777" w:rsidR="004F126B" w:rsidRDefault="004F126B">
            <w:pPr>
              <w:jc w:val="center"/>
              <w:rPr>
                <w:rFonts w:ascii="GHEA Grapalat" w:hAnsi="GHEA Grapalat" w:cs="Calibri"/>
                <w:sz w:val="20"/>
                <w:szCs w:val="20"/>
              </w:rPr>
            </w:pPr>
            <w:r>
              <w:rPr>
                <w:rFonts w:ascii="GHEA Grapalat" w:hAnsi="GHEA Grapalat" w:cs="Calibri"/>
                <w:sz w:val="20"/>
                <w:szCs w:val="20"/>
              </w:rPr>
              <w:t>адрес</w:t>
            </w:r>
          </w:p>
        </w:tc>
        <w:tc>
          <w:tcPr>
            <w:tcW w:w="1841" w:type="dxa"/>
            <w:tcBorders>
              <w:top w:val="nil"/>
              <w:left w:val="nil"/>
              <w:bottom w:val="single" w:sz="4" w:space="0" w:color="auto"/>
              <w:right w:val="single" w:sz="4" w:space="0" w:color="auto"/>
            </w:tcBorders>
            <w:vAlign w:val="bottom"/>
            <w:hideMark/>
          </w:tcPr>
          <w:p w14:paraId="5A57D346" w14:textId="77777777" w:rsidR="004F126B" w:rsidRDefault="004F126B">
            <w:pPr>
              <w:jc w:val="center"/>
              <w:rPr>
                <w:rFonts w:ascii="GHEA Grapalat" w:hAnsi="GHEA Grapalat" w:cs="Calibri"/>
                <w:sz w:val="20"/>
                <w:szCs w:val="20"/>
              </w:rPr>
            </w:pPr>
            <w:r>
              <w:rPr>
                <w:rFonts w:ascii="GHEA Grapalat" w:hAnsi="GHEA Grapalat" w:cs="Calibri"/>
                <w:sz w:val="20"/>
                <w:szCs w:val="20"/>
              </w:rPr>
              <w:t>срок</w:t>
            </w:r>
          </w:p>
        </w:tc>
      </w:tr>
      <w:tr w:rsidR="004F126B" w14:paraId="5E0D7036" w14:textId="77777777" w:rsidTr="00924F9C">
        <w:trPr>
          <w:trHeight w:val="536"/>
        </w:trPr>
        <w:tc>
          <w:tcPr>
            <w:tcW w:w="550" w:type="dxa"/>
            <w:tcBorders>
              <w:top w:val="nil"/>
              <w:left w:val="single" w:sz="4" w:space="0" w:color="auto"/>
              <w:bottom w:val="single" w:sz="4" w:space="0" w:color="auto"/>
              <w:right w:val="single" w:sz="4" w:space="0" w:color="auto"/>
            </w:tcBorders>
            <w:noWrap/>
            <w:vAlign w:val="center"/>
            <w:hideMark/>
          </w:tcPr>
          <w:p w14:paraId="2045200E" w14:textId="77777777" w:rsidR="004F126B" w:rsidRDefault="004F126B">
            <w:pPr>
              <w:jc w:val="center"/>
              <w:rPr>
                <w:rFonts w:ascii="GHEA Grapalat" w:hAnsi="GHEA Grapalat" w:cs="Calibri"/>
                <w:sz w:val="20"/>
                <w:szCs w:val="20"/>
              </w:rPr>
            </w:pPr>
            <w:r>
              <w:rPr>
                <w:rFonts w:ascii="GHEA Grapalat" w:hAnsi="GHEA Grapalat" w:cs="Calibri"/>
                <w:sz w:val="20"/>
                <w:szCs w:val="20"/>
              </w:rPr>
              <w:t>1</w:t>
            </w:r>
          </w:p>
        </w:tc>
        <w:tc>
          <w:tcPr>
            <w:tcW w:w="838" w:type="dxa"/>
            <w:tcBorders>
              <w:top w:val="nil"/>
              <w:left w:val="nil"/>
              <w:bottom w:val="single" w:sz="4" w:space="0" w:color="auto"/>
              <w:right w:val="single" w:sz="4" w:space="0" w:color="auto"/>
            </w:tcBorders>
            <w:noWrap/>
            <w:vAlign w:val="center"/>
          </w:tcPr>
          <w:p w14:paraId="16EB74A8" w14:textId="1FE724EB" w:rsidR="004F126B" w:rsidRDefault="008A28AA">
            <w:pPr>
              <w:jc w:val="center"/>
              <w:rPr>
                <w:rFonts w:ascii="GHEA Grapalat" w:hAnsi="GHEA Grapalat" w:cs="Calibri"/>
                <w:sz w:val="22"/>
                <w:szCs w:val="22"/>
              </w:rPr>
            </w:pPr>
            <w:r w:rsidRPr="008A28AA">
              <w:rPr>
                <w:rFonts w:ascii="GHEA Grapalat" w:hAnsi="GHEA Grapalat" w:cs="Calibri"/>
                <w:sz w:val="22"/>
                <w:szCs w:val="22"/>
              </w:rPr>
              <w:t>45231187/10</w:t>
            </w:r>
          </w:p>
        </w:tc>
        <w:tc>
          <w:tcPr>
            <w:tcW w:w="4367" w:type="dxa"/>
            <w:tcBorders>
              <w:top w:val="single" w:sz="4" w:space="0" w:color="auto"/>
              <w:left w:val="nil"/>
              <w:bottom w:val="single" w:sz="4" w:space="0" w:color="auto"/>
              <w:right w:val="single" w:sz="4" w:space="0" w:color="auto"/>
            </w:tcBorders>
            <w:shd w:val="clear" w:color="FFFFCC" w:fill="FFFFFF"/>
          </w:tcPr>
          <w:p w14:paraId="61E71404" w14:textId="3A38141D" w:rsidR="004F126B" w:rsidRDefault="008A28AA" w:rsidP="008D5556">
            <w:pPr>
              <w:jc w:val="both"/>
              <w:rPr>
                <w:rFonts w:ascii="GHEA Grapalat" w:hAnsi="GHEA Grapalat" w:cs="Calibri"/>
                <w:sz w:val="18"/>
                <w:szCs w:val="18"/>
              </w:rPr>
            </w:pPr>
            <w:r w:rsidRPr="008A28AA">
              <w:rPr>
                <w:rFonts w:ascii="GHEA Grapalat" w:hAnsi="GHEA Grapalat" w:cs="Calibri"/>
                <w:sz w:val="18"/>
                <w:szCs w:val="18"/>
              </w:rPr>
              <w:t>На территории административного округа Малатия - Себастия дворовых территорий и междугородних дорог асфальтовые работы</w:t>
            </w:r>
          </w:p>
        </w:tc>
        <w:tc>
          <w:tcPr>
            <w:tcW w:w="1357" w:type="dxa"/>
            <w:tcBorders>
              <w:top w:val="nil"/>
              <w:left w:val="nil"/>
              <w:bottom w:val="single" w:sz="4" w:space="0" w:color="auto"/>
              <w:right w:val="single" w:sz="4" w:space="0" w:color="auto"/>
            </w:tcBorders>
            <w:noWrap/>
            <w:vAlign w:val="center"/>
            <w:hideMark/>
          </w:tcPr>
          <w:p w14:paraId="78F7C620" w14:textId="5D47A91F" w:rsidR="004F126B" w:rsidRDefault="004F126B">
            <w:pPr>
              <w:jc w:val="center"/>
              <w:rPr>
                <w:rFonts w:ascii="GHEA Grapalat" w:hAnsi="GHEA Grapalat" w:cs="Calibri"/>
                <w:sz w:val="22"/>
                <w:szCs w:val="22"/>
              </w:rPr>
            </w:pPr>
          </w:p>
        </w:tc>
        <w:tc>
          <w:tcPr>
            <w:tcW w:w="728" w:type="dxa"/>
            <w:tcBorders>
              <w:top w:val="nil"/>
              <w:left w:val="nil"/>
              <w:bottom w:val="single" w:sz="4" w:space="0" w:color="auto"/>
              <w:right w:val="single" w:sz="4" w:space="0" w:color="auto"/>
            </w:tcBorders>
            <w:noWrap/>
            <w:vAlign w:val="center"/>
          </w:tcPr>
          <w:p w14:paraId="5478B04F" w14:textId="1060A384" w:rsidR="004F126B" w:rsidRDefault="008A28AA">
            <w:pPr>
              <w:jc w:val="center"/>
              <w:rPr>
                <w:rFonts w:ascii="GHEA Grapalat" w:hAnsi="GHEA Grapalat" w:cs="Calibri"/>
                <w:sz w:val="22"/>
                <w:szCs w:val="22"/>
              </w:rPr>
            </w:pPr>
            <w:r w:rsidRPr="008A28AA">
              <w:rPr>
                <w:rFonts w:ascii="GHEA Grapalat" w:hAnsi="GHEA Grapalat" w:cs="Calibri"/>
                <w:sz w:val="22"/>
                <w:szCs w:val="22"/>
              </w:rPr>
              <w:t>Территория административного района Малатия-Себастия</w:t>
            </w:r>
          </w:p>
        </w:tc>
        <w:tc>
          <w:tcPr>
            <w:tcW w:w="1841" w:type="dxa"/>
            <w:tcBorders>
              <w:top w:val="nil"/>
              <w:left w:val="nil"/>
              <w:bottom w:val="single" w:sz="4" w:space="0" w:color="auto"/>
              <w:right w:val="single" w:sz="4" w:space="0" w:color="auto"/>
            </w:tcBorders>
            <w:vAlign w:val="center"/>
          </w:tcPr>
          <w:p w14:paraId="3510BC1D" w14:textId="0C540218" w:rsidR="004F126B" w:rsidRDefault="008A28AA">
            <w:pPr>
              <w:jc w:val="center"/>
              <w:rPr>
                <w:rFonts w:ascii="GHEA Grapalat" w:hAnsi="GHEA Grapalat" w:cs="Calibri"/>
                <w:sz w:val="22"/>
                <w:szCs w:val="22"/>
              </w:rPr>
            </w:pPr>
            <w:r w:rsidRPr="008A28AA">
              <w:rPr>
                <w:rFonts w:ascii="GHEA Grapalat" w:hAnsi="GHEA Grapalat" w:cs="Calibri"/>
                <w:sz w:val="22"/>
                <w:szCs w:val="22"/>
              </w:rPr>
              <w:t>Началом работ считается дата вступления в силу договоров о контроле за работой и техникой с 01.11.2026 включительно</w:t>
            </w:r>
          </w:p>
        </w:tc>
      </w:tr>
    </w:tbl>
    <w:p w14:paraId="2B767619" w14:textId="77777777" w:rsidR="001F48BD" w:rsidRDefault="001F48BD" w:rsidP="00E67857">
      <w:pPr>
        <w:widowControl w:val="0"/>
        <w:ind w:firstLine="567"/>
        <w:jc w:val="center"/>
        <w:rPr>
          <w:rFonts w:ascii="GHEA Grapalat" w:hAnsi="GHEA Grapalat"/>
          <w:b/>
          <w:sz w:val="28"/>
          <w:szCs w:val="28"/>
        </w:rPr>
      </w:pPr>
    </w:p>
    <w:p w14:paraId="38362F7F" w14:textId="77777777" w:rsidR="000C6F89" w:rsidRPr="00E728BC" w:rsidRDefault="000C6F89" w:rsidP="000C6F89">
      <w:pPr>
        <w:tabs>
          <w:tab w:val="center" w:pos="4680"/>
          <w:tab w:val="left" w:pos="7811"/>
        </w:tabs>
        <w:jc w:val="center"/>
        <w:rPr>
          <w:rFonts w:ascii="GHEA Grapalat" w:hAnsi="GHEA Grapalat"/>
          <w:b/>
          <w:lang w:val="hy-AM"/>
        </w:rPr>
      </w:pPr>
      <w:r w:rsidRPr="00E728BC">
        <w:rPr>
          <w:rFonts w:ascii="GHEA Grapalat" w:hAnsi="GHEA Grapalat"/>
          <w:b/>
          <w:lang w:val="hy-AM"/>
        </w:rPr>
        <w:t xml:space="preserve">ТЕХНИЧЕСКИЕ ХАРАКТЕРИСТИКИ  </w:t>
      </w:r>
      <w:r>
        <w:rPr>
          <w:rFonts w:ascii="GHEA Grapalat" w:hAnsi="GHEA Grapalat"/>
          <w:b/>
          <w:lang w:val="hy-AM"/>
        </w:rPr>
        <w:t>/2026/</w:t>
      </w:r>
      <w:r w:rsidRPr="00E728BC">
        <w:rPr>
          <w:rFonts w:ascii="GHEA Grapalat" w:hAnsi="GHEA Grapalat"/>
          <w:b/>
          <w:lang w:val="hy-AM"/>
        </w:rPr>
        <w:t xml:space="preserve">      </w:t>
      </w:r>
    </w:p>
    <w:p w14:paraId="11C8E518" w14:textId="77777777" w:rsidR="000C6F89" w:rsidRPr="00CC2DE6" w:rsidRDefault="000C6F89" w:rsidP="000C6F89">
      <w:pPr>
        <w:tabs>
          <w:tab w:val="center" w:pos="4680"/>
          <w:tab w:val="left" w:pos="7811"/>
        </w:tabs>
        <w:jc w:val="center"/>
        <w:rPr>
          <w:rFonts w:ascii="GHEA Grapalat" w:hAnsi="GHEA Grapalat"/>
          <w:b/>
          <w:lang w:val="hy-AM"/>
        </w:rPr>
      </w:pPr>
      <w:r w:rsidRPr="00CC2DE6">
        <w:rPr>
          <w:rFonts w:ascii="GHEA Grapalat" w:hAnsi="GHEA Grapalat"/>
          <w:b/>
          <w:lang w:val="hy-AM"/>
        </w:rPr>
        <w:t xml:space="preserve">   Ремонт асфальтобетонного покрытия дворовых территорий и межбаковых дорог административного района Малатия-Себастия</w:t>
      </w:r>
    </w:p>
    <w:p w14:paraId="630987E8" w14:textId="77777777" w:rsidR="000C6F89" w:rsidRPr="00CC2DE6" w:rsidRDefault="000C6F89" w:rsidP="000C6F89">
      <w:pPr>
        <w:tabs>
          <w:tab w:val="center" w:pos="4680"/>
          <w:tab w:val="left" w:pos="7811"/>
        </w:tabs>
        <w:jc w:val="center"/>
        <w:rPr>
          <w:rFonts w:ascii="GHEA Grapalat" w:hAnsi="GHEA Grapalat"/>
          <w:b/>
          <w:lang w:val="hy-AM"/>
        </w:rPr>
      </w:pPr>
    </w:p>
    <w:p w14:paraId="7FAFC657"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 xml:space="preserve">1.Снос поврежденного асфальтобетонного покрытия улиц, дворовых дорог и территорий с помощью фрезерования или отбойного молотка не менее 4 см/            </w:t>
      </w:r>
    </w:p>
    <w:p w14:paraId="1558E980"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1</w:t>
      </w:r>
      <w:r w:rsidRPr="00CC2DE6">
        <w:rPr>
          <w:rFonts w:ascii="MS Mincho" w:eastAsia="MS Mincho" w:hAnsi="MS Mincho" w:cs="MS Mincho" w:hint="eastAsia"/>
          <w:bCs/>
          <w:lang w:val="hy-AM"/>
        </w:rPr>
        <w:t>․</w:t>
      </w:r>
      <w:r w:rsidRPr="00CC2DE6">
        <w:rPr>
          <w:rFonts w:ascii="GHEA Grapalat" w:hAnsi="GHEA Grapalat"/>
          <w:bCs/>
          <w:lang w:val="hy-AM"/>
        </w:rPr>
        <w:t xml:space="preserve">1. </w:t>
      </w:r>
      <w:r w:rsidRPr="00CC2DE6">
        <w:rPr>
          <w:rFonts w:ascii="GHEA Grapalat" w:hAnsi="GHEA Grapalat" w:cs="GHEA Grapalat"/>
          <w:bCs/>
          <w:lang w:val="hy-AM"/>
        </w:rPr>
        <w:t>Выравнивание</w:t>
      </w:r>
      <w:r w:rsidRPr="00CC2DE6">
        <w:rPr>
          <w:rFonts w:ascii="GHEA Grapalat" w:hAnsi="GHEA Grapalat"/>
          <w:bCs/>
          <w:lang w:val="hy-AM"/>
        </w:rPr>
        <w:t xml:space="preserve">: </w:t>
      </w:r>
      <w:r w:rsidRPr="00CC2DE6">
        <w:rPr>
          <w:rFonts w:ascii="GHEA Grapalat" w:hAnsi="GHEA Grapalat" w:cs="GHEA Grapalat"/>
          <w:bCs/>
          <w:lang w:val="hy-AM"/>
        </w:rPr>
        <w:t>при</w:t>
      </w:r>
      <w:r w:rsidRPr="00CC2DE6">
        <w:rPr>
          <w:rFonts w:ascii="GHEA Grapalat" w:hAnsi="GHEA Grapalat"/>
          <w:bCs/>
          <w:lang w:val="hy-AM"/>
        </w:rPr>
        <w:t xml:space="preserve"> </w:t>
      </w:r>
      <w:r w:rsidRPr="00CC2DE6">
        <w:rPr>
          <w:rFonts w:ascii="GHEA Grapalat" w:hAnsi="GHEA Grapalat" w:cs="GHEA Grapalat"/>
          <w:bCs/>
          <w:lang w:val="hy-AM"/>
        </w:rPr>
        <w:t>необходимости</w:t>
      </w:r>
      <w:r w:rsidRPr="00CC2DE6">
        <w:rPr>
          <w:rFonts w:ascii="GHEA Grapalat" w:hAnsi="GHEA Grapalat"/>
          <w:bCs/>
          <w:lang w:val="hy-AM"/>
        </w:rPr>
        <w:t xml:space="preserve"> </w:t>
      </w:r>
      <w:r w:rsidRPr="00CC2DE6">
        <w:rPr>
          <w:rFonts w:ascii="GHEA Grapalat" w:hAnsi="GHEA Grapalat" w:cs="GHEA Grapalat"/>
          <w:bCs/>
          <w:lang w:val="hy-AM"/>
        </w:rPr>
        <w:t>внесение</w:t>
      </w:r>
      <w:r w:rsidRPr="00CC2DE6">
        <w:rPr>
          <w:rFonts w:ascii="GHEA Grapalat" w:hAnsi="GHEA Grapalat"/>
          <w:bCs/>
          <w:lang w:val="hy-AM"/>
        </w:rPr>
        <w:t xml:space="preserve"> </w:t>
      </w:r>
      <w:r w:rsidRPr="00CC2DE6">
        <w:rPr>
          <w:rFonts w:ascii="GHEA Grapalat" w:hAnsi="GHEA Grapalat" w:cs="GHEA Grapalat"/>
          <w:bCs/>
          <w:lang w:val="hy-AM"/>
        </w:rPr>
        <w:t>гравийного</w:t>
      </w:r>
      <w:r w:rsidRPr="00CC2DE6">
        <w:rPr>
          <w:rFonts w:ascii="GHEA Grapalat" w:hAnsi="GHEA Grapalat"/>
          <w:bCs/>
          <w:lang w:val="hy-AM"/>
        </w:rPr>
        <w:t xml:space="preserve"> </w:t>
      </w:r>
      <w:r w:rsidRPr="00CC2DE6">
        <w:rPr>
          <w:rFonts w:ascii="GHEA Grapalat" w:hAnsi="GHEA Grapalat" w:cs="GHEA Grapalat"/>
          <w:bCs/>
          <w:lang w:val="hy-AM"/>
        </w:rPr>
        <w:t>основания</w:t>
      </w:r>
      <w:r w:rsidRPr="00CC2DE6">
        <w:rPr>
          <w:rFonts w:ascii="GHEA Grapalat" w:hAnsi="GHEA Grapalat"/>
          <w:bCs/>
          <w:lang w:val="hy-AM"/>
        </w:rPr>
        <w:t xml:space="preserve"> </w:t>
      </w:r>
      <w:r w:rsidRPr="00CC2DE6">
        <w:rPr>
          <w:rFonts w:ascii="GHEA Grapalat" w:hAnsi="GHEA Grapalat" w:cs="GHEA Grapalat"/>
          <w:bCs/>
          <w:lang w:val="hy-AM"/>
        </w:rPr>
        <w:t>до</w:t>
      </w:r>
      <w:r w:rsidRPr="00CC2DE6">
        <w:rPr>
          <w:rFonts w:ascii="GHEA Grapalat" w:hAnsi="GHEA Grapalat"/>
          <w:bCs/>
          <w:lang w:val="hy-AM"/>
        </w:rPr>
        <w:t xml:space="preserve"> 20%/                                                                        </w:t>
      </w:r>
    </w:p>
    <w:p w14:paraId="0F028A93"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1</w:t>
      </w:r>
      <w:r w:rsidRPr="00CC2DE6">
        <w:rPr>
          <w:rFonts w:ascii="MS Mincho" w:eastAsia="MS Mincho" w:hAnsi="MS Mincho" w:cs="MS Mincho" w:hint="eastAsia"/>
          <w:bCs/>
          <w:lang w:val="hy-AM"/>
        </w:rPr>
        <w:t>․</w:t>
      </w:r>
      <w:r w:rsidRPr="00CC2DE6">
        <w:rPr>
          <w:rFonts w:ascii="GHEA Grapalat" w:hAnsi="GHEA Grapalat"/>
          <w:bCs/>
          <w:lang w:val="hy-AM"/>
        </w:rPr>
        <w:t xml:space="preserve">2. </w:t>
      </w:r>
      <w:r w:rsidRPr="00CC2DE6">
        <w:rPr>
          <w:rFonts w:ascii="GHEA Grapalat" w:hAnsi="GHEA Grapalat" w:cs="GHEA Grapalat"/>
          <w:bCs/>
          <w:lang w:val="hy-AM"/>
        </w:rPr>
        <w:t>очистка</w:t>
      </w:r>
      <w:r w:rsidRPr="00CC2DE6">
        <w:rPr>
          <w:rFonts w:ascii="GHEA Grapalat" w:hAnsi="GHEA Grapalat"/>
          <w:bCs/>
          <w:lang w:val="hy-AM"/>
        </w:rPr>
        <w:t xml:space="preserve"> </w:t>
      </w:r>
      <w:r w:rsidRPr="00CC2DE6">
        <w:rPr>
          <w:rFonts w:ascii="GHEA Grapalat" w:hAnsi="GHEA Grapalat" w:cs="GHEA Grapalat"/>
          <w:bCs/>
          <w:lang w:val="hy-AM"/>
        </w:rPr>
        <w:t>ремонтируемого</w:t>
      </w:r>
      <w:r w:rsidRPr="00CC2DE6">
        <w:rPr>
          <w:rFonts w:ascii="GHEA Grapalat" w:hAnsi="GHEA Grapalat"/>
          <w:bCs/>
          <w:lang w:val="hy-AM"/>
        </w:rPr>
        <w:t xml:space="preserve"> </w:t>
      </w:r>
      <w:r w:rsidRPr="00CC2DE6">
        <w:rPr>
          <w:rFonts w:ascii="GHEA Grapalat" w:hAnsi="GHEA Grapalat" w:cs="GHEA Grapalat"/>
          <w:bCs/>
          <w:lang w:val="hy-AM"/>
        </w:rPr>
        <w:t>покрытия</w:t>
      </w:r>
      <w:r w:rsidRPr="00CC2DE6">
        <w:rPr>
          <w:rFonts w:ascii="GHEA Grapalat" w:hAnsi="GHEA Grapalat"/>
          <w:bCs/>
          <w:lang w:val="hy-AM"/>
        </w:rPr>
        <w:t xml:space="preserve"> </w:t>
      </w:r>
      <w:r w:rsidRPr="00CC2DE6">
        <w:rPr>
          <w:rFonts w:ascii="GHEA Grapalat" w:hAnsi="GHEA Grapalat" w:cs="GHEA Grapalat"/>
          <w:bCs/>
          <w:lang w:val="hy-AM"/>
        </w:rPr>
        <w:t>от</w:t>
      </w:r>
      <w:r w:rsidRPr="00CC2DE6">
        <w:rPr>
          <w:rFonts w:ascii="GHEA Grapalat" w:hAnsi="GHEA Grapalat"/>
          <w:bCs/>
          <w:lang w:val="hy-AM"/>
        </w:rPr>
        <w:t xml:space="preserve"> </w:t>
      </w:r>
      <w:r w:rsidRPr="00CC2DE6">
        <w:rPr>
          <w:rFonts w:ascii="GHEA Grapalat" w:hAnsi="GHEA Grapalat" w:cs="GHEA Grapalat"/>
          <w:bCs/>
          <w:lang w:val="hy-AM"/>
        </w:rPr>
        <w:t>грязи</w:t>
      </w:r>
      <w:r w:rsidRPr="00CC2DE6">
        <w:rPr>
          <w:rFonts w:ascii="GHEA Grapalat" w:hAnsi="GHEA Grapalat"/>
          <w:bCs/>
          <w:lang w:val="hy-AM"/>
        </w:rPr>
        <w:t xml:space="preserve">, </w:t>
      </w:r>
      <w:r w:rsidRPr="00CC2DE6">
        <w:rPr>
          <w:rFonts w:ascii="GHEA Grapalat" w:hAnsi="GHEA Grapalat" w:cs="GHEA Grapalat"/>
          <w:bCs/>
          <w:lang w:val="hy-AM"/>
        </w:rPr>
        <w:t>пыли</w:t>
      </w:r>
      <w:r w:rsidRPr="00CC2DE6">
        <w:rPr>
          <w:rFonts w:ascii="GHEA Grapalat" w:hAnsi="GHEA Grapalat"/>
          <w:bCs/>
          <w:lang w:val="hy-AM"/>
        </w:rPr>
        <w:t xml:space="preserve"> </w:t>
      </w:r>
      <w:r w:rsidRPr="00CC2DE6">
        <w:rPr>
          <w:rFonts w:ascii="GHEA Grapalat" w:hAnsi="GHEA Grapalat" w:cs="GHEA Grapalat"/>
          <w:bCs/>
          <w:lang w:val="hy-AM"/>
        </w:rPr>
        <w:t>и</w:t>
      </w:r>
      <w:r w:rsidRPr="00CC2DE6">
        <w:rPr>
          <w:rFonts w:ascii="GHEA Grapalat" w:hAnsi="GHEA Grapalat"/>
          <w:bCs/>
          <w:lang w:val="hy-AM"/>
        </w:rPr>
        <w:t xml:space="preserve"> </w:t>
      </w:r>
      <w:r w:rsidRPr="00CC2DE6">
        <w:rPr>
          <w:rFonts w:ascii="GHEA Grapalat" w:hAnsi="GHEA Grapalat" w:cs="GHEA Grapalat"/>
          <w:bCs/>
          <w:lang w:val="hy-AM"/>
        </w:rPr>
        <w:t>образовавшихся</w:t>
      </w:r>
      <w:r w:rsidRPr="00CC2DE6">
        <w:rPr>
          <w:rFonts w:ascii="GHEA Grapalat" w:hAnsi="GHEA Grapalat"/>
          <w:bCs/>
          <w:lang w:val="hy-AM"/>
        </w:rPr>
        <w:t xml:space="preserve"> </w:t>
      </w:r>
      <w:r w:rsidRPr="00CC2DE6">
        <w:rPr>
          <w:rFonts w:ascii="GHEA Grapalat" w:hAnsi="GHEA Grapalat" w:cs="GHEA Grapalat"/>
          <w:bCs/>
          <w:lang w:val="hy-AM"/>
        </w:rPr>
        <w:t>кусочков</w:t>
      </w:r>
      <w:r w:rsidRPr="00CC2DE6">
        <w:rPr>
          <w:rFonts w:ascii="GHEA Grapalat" w:hAnsi="GHEA Grapalat"/>
          <w:bCs/>
          <w:lang w:val="hy-AM"/>
        </w:rPr>
        <w:t xml:space="preserve"> </w:t>
      </w:r>
      <w:r w:rsidRPr="00CC2DE6">
        <w:rPr>
          <w:rFonts w:ascii="GHEA Grapalat" w:hAnsi="GHEA Grapalat" w:cs="GHEA Grapalat"/>
          <w:bCs/>
          <w:lang w:val="hy-AM"/>
        </w:rPr>
        <w:t>асфальтобетона</w:t>
      </w:r>
      <w:r w:rsidRPr="00CC2DE6">
        <w:rPr>
          <w:rFonts w:ascii="GHEA Grapalat" w:hAnsi="GHEA Grapalat"/>
          <w:bCs/>
          <w:lang w:val="hy-AM"/>
        </w:rPr>
        <w:t xml:space="preserve">   </w:t>
      </w:r>
    </w:p>
    <w:p w14:paraId="6F8AF048"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1</w:t>
      </w:r>
      <w:r w:rsidRPr="00CC2DE6">
        <w:rPr>
          <w:rFonts w:ascii="MS Mincho" w:eastAsia="MS Mincho" w:hAnsi="MS Mincho" w:cs="MS Mincho" w:hint="eastAsia"/>
          <w:bCs/>
          <w:lang w:val="hy-AM"/>
        </w:rPr>
        <w:t>․</w:t>
      </w:r>
      <w:r w:rsidRPr="00CC2DE6">
        <w:rPr>
          <w:rFonts w:ascii="GHEA Grapalat" w:hAnsi="GHEA Grapalat"/>
          <w:bCs/>
          <w:lang w:val="hy-AM"/>
        </w:rPr>
        <w:t xml:space="preserve">3. </w:t>
      </w:r>
      <w:r w:rsidRPr="00CC2DE6">
        <w:rPr>
          <w:rFonts w:ascii="GHEA Grapalat" w:hAnsi="GHEA Grapalat" w:cs="GHEA Grapalat"/>
          <w:bCs/>
          <w:lang w:val="hy-AM"/>
        </w:rPr>
        <w:t>обработка</w:t>
      </w:r>
      <w:r w:rsidRPr="00CC2DE6">
        <w:rPr>
          <w:rFonts w:ascii="GHEA Grapalat" w:hAnsi="GHEA Grapalat"/>
          <w:bCs/>
          <w:lang w:val="hy-AM"/>
        </w:rPr>
        <w:t xml:space="preserve"> </w:t>
      </w:r>
      <w:r w:rsidRPr="00CC2DE6">
        <w:rPr>
          <w:rFonts w:ascii="GHEA Grapalat" w:hAnsi="GHEA Grapalat" w:cs="GHEA Grapalat"/>
          <w:bCs/>
          <w:lang w:val="hy-AM"/>
        </w:rPr>
        <w:t>основы</w:t>
      </w:r>
      <w:r w:rsidRPr="00CC2DE6">
        <w:rPr>
          <w:rFonts w:ascii="GHEA Grapalat" w:hAnsi="GHEA Grapalat"/>
          <w:bCs/>
          <w:lang w:val="hy-AM"/>
        </w:rPr>
        <w:t xml:space="preserve"> </w:t>
      </w:r>
      <w:r w:rsidRPr="00CC2DE6">
        <w:rPr>
          <w:rFonts w:ascii="GHEA Grapalat" w:hAnsi="GHEA Grapalat" w:cs="GHEA Grapalat"/>
          <w:bCs/>
          <w:lang w:val="hy-AM"/>
        </w:rPr>
        <w:t>битумной</w:t>
      </w:r>
      <w:r w:rsidRPr="00CC2DE6">
        <w:rPr>
          <w:rFonts w:ascii="GHEA Grapalat" w:hAnsi="GHEA Grapalat"/>
          <w:bCs/>
          <w:lang w:val="hy-AM"/>
        </w:rPr>
        <w:t xml:space="preserve"> </w:t>
      </w:r>
      <w:r w:rsidRPr="00CC2DE6">
        <w:rPr>
          <w:rFonts w:ascii="GHEA Grapalat" w:hAnsi="GHEA Grapalat" w:cs="GHEA Grapalat"/>
          <w:bCs/>
          <w:lang w:val="hy-AM"/>
        </w:rPr>
        <w:t>эмульсией</w:t>
      </w:r>
      <w:r w:rsidRPr="00CC2DE6">
        <w:rPr>
          <w:rFonts w:ascii="GHEA Grapalat" w:hAnsi="GHEA Grapalat"/>
          <w:bCs/>
          <w:lang w:val="hy-AM"/>
        </w:rPr>
        <w:t xml:space="preserve"> </w:t>
      </w:r>
    </w:p>
    <w:p w14:paraId="4030F3EA"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 xml:space="preserve">1.4. </w:t>
      </w:r>
      <w:r w:rsidRPr="00CC2DE6">
        <w:rPr>
          <w:rFonts w:ascii="GHEA Grapalat" w:hAnsi="GHEA Grapalat" w:cs="GHEA Grapalat"/>
          <w:bCs/>
          <w:lang w:val="hy-AM"/>
        </w:rPr>
        <w:t>укладка</w:t>
      </w:r>
      <w:r w:rsidRPr="00CC2DE6">
        <w:rPr>
          <w:rFonts w:ascii="GHEA Grapalat" w:hAnsi="GHEA Grapalat"/>
          <w:bCs/>
          <w:lang w:val="hy-AM"/>
        </w:rPr>
        <w:t xml:space="preserve"> </w:t>
      </w:r>
      <w:r w:rsidRPr="00CC2DE6">
        <w:rPr>
          <w:rFonts w:ascii="GHEA Grapalat" w:hAnsi="GHEA Grapalat" w:cs="GHEA Grapalat"/>
          <w:bCs/>
          <w:lang w:val="hy-AM"/>
        </w:rPr>
        <w:t>асфальтобетонного</w:t>
      </w:r>
      <w:r w:rsidRPr="00CC2DE6">
        <w:rPr>
          <w:rFonts w:ascii="GHEA Grapalat" w:hAnsi="GHEA Grapalat"/>
          <w:bCs/>
          <w:lang w:val="hy-AM"/>
        </w:rPr>
        <w:t xml:space="preserve"> </w:t>
      </w:r>
      <w:r w:rsidRPr="00CC2DE6">
        <w:rPr>
          <w:rFonts w:ascii="GHEA Grapalat" w:hAnsi="GHEA Grapalat" w:cs="GHEA Grapalat"/>
          <w:bCs/>
          <w:lang w:val="hy-AM"/>
        </w:rPr>
        <w:t>покрытия</w:t>
      </w:r>
      <w:r w:rsidRPr="00CC2DE6">
        <w:rPr>
          <w:rFonts w:ascii="GHEA Grapalat" w:hAnsi="GHEA Grapalat"/>
          <w:bCs/>
          <w:lang w:val="hy-AM"/>
        </w:rPr>
        <w:t xml:space="preserve"> </w:t>
      </w:r>
      <w:r w:rsidRPr="00CC2DE6">
        <w:rPr>
          <w:rFonts w:ascii="GHEA Grapalat" w:hAnsi="GHEA Grapalat" w:cs="GHEA Grapalat"/>
          <w:bCs/>
          <w:lang w:val="hy-AM"/>
        </w:rPr>
        <w:t>толщиной</w:t>
      </w:r>
      <w:r w:rsidRPr="00CC2DE6">
        <w:rPr>
          <w:rFonts w:ascii="GHEA Grapalat" w:hAnsi="GHEA Grapalat"/>
          <w:bCs/>
          <w:lang w:val="hy-AM"/>
        </w:rPr>
        <w:t xml:space="preserve"> </w:t>
      </w:r>
      <w:r w:rsidRPr="00CC2DE6">
        <w:rPr>
          <w:rFonts w:ascii="GHEA Grapalat" w:hAnsi="GHEA Grapalat" w:cs="GHEA Grapalat"/>
          <w:bCs/>
          <w:lang w:val="hy-AM"/>
        </w:rPr>
        <w:t>не</w:t>
      </w:r>
      <w:r w:rsidRPr="00CC2DE6">
        <w:rPr>
          <w:rFonts w:ascii="GHEA Grapalat" w:hAnsi="GHEA Grapalat"/>
          <w:bCs/>
          <w:lang w:val="hy-AM"/>
        </w:rPr>
        <w:t xml:space="preserve"> </w:t>
      </w:r>
      <w:r w:rsidRPr="00CC2DE6">
        <w:rPr>
          <w:rFonts w:ascii="GHEA Grapalat" w:hAnsi="GHEA Grapalat" w:cs="GHEA Grapalat"/>
          <w:bCs/>
          <w:lang w:val="hy-AM"/>
        </w:rPr>
        <w:t>менее</w:t>
      </w:r>
      <w:r w:rsidRPr="00CC2DE6">
        <w:rPr>
          <w:rFonts w:ascii="GHEA Grapalat" w:hAnsi="GHEA Grapalat"/>
          <w:bCs/>
          <w:lang w:val="hy-AM"/>
        </w:rPr>
        <w:t xml:space="preserve"> 4 </w:t>
      </w:r>
      <w:r w:rsidRPr="00CC2DE6">
        <w:rPr>
          <w:rFonts w:ascii="GHEA Grapalat" w:hAnsi="GHEA Grapalat" w:cs="GHEA Grapalat"/>
          <w:bCs/>
          <w:lang w:val="hy-AM"/>
        </w:rPr>
        <w:t>см</w:t>
      </w:r>
      <w:r w:rsidRPr="00CC2DE6">
        <w:rPr>
          <w:rFonts w:ascii="GHEA Grapalat" w:hAnsi="GHEA Grapalat"/>
          <w:bCs/>
          <w:lang w:val="hy-AM"/>
        </w:rPr>
        <w:t xml:space="preserve">         </w:t>
      </w:r>
    </w:p>
    <w:p w14:paraId="310A384B"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1</w:t>
      </w:r>
      <w:r w:rsidRPr="00CC2DE6">
        <w:rPr>
          <w:rFonts w:ascii="MS Mincho" w:eastAsia="MS Mincho" w:hAnsi="MS Mincho" w:cs="MS Mincho" w:hint="eastAsia"/>
          <w:bCs/>
          <w:lang w:val="hy-AM"/>
        </w:rPr>
        <w:t>․</w:t>
      </w:r>
      <w:r w:rsidRPr="00CC2DE6">
        <w:rPr>
          <w:rFonts w:ascii="GHEA Grapalat" w:hAnsi="GHEA Grapalat"/>
          <w:bCs/>
          <w:lang w:val="hy-AM"/>
        </w:rPr>
        <w:t>5.</w:t>
      </w:r>
      <w:r w:rsidRPr="00CC2DE6">
        <w:rPr>
          <w:rFonts w:ascii="GHEA Grapalat" w:hAnsi="GHEA Grapalat" w:cs="GHEA Grapalat"/>
          <w:bCs/>
          <w:lang w:val="hy-AM"/>
        </w:rPr>
        <w:t>голень</w:t>
      </w:r>
      <w:r w:rsidRPr="00CC2DE6">
        <w:rPr>
          <w:rFonts w:ascii="GHEA Grapalat" w:hAnsi="GHEA Grapalat"/>
          <w:bCs/>
          <w:lang w:val="hy-AM"/>
        </w:rPr>
        <w:t>.</w:t>
      </w:r>
      <w:r w:rsidRPr="00CC2DE6">
        <w:rPr>
          <w:rFonts w:ascii="GHEA Grapalat" w:hAnsi="GHEA Grapalat" w:cs="GHEA Grapalat"/>
          <w:bCs/>
          <w:lang w:val="hy-AM"/>
        </w:rPr>
        <w:t>сбор</w:t>
      </w:r>
      <w:r w:rsidRPr="00CC2DE6">
        <w:rPr>
          <w:rFonts w:ascii="GHEA Grapalat" w:hAnsi="GHEA Grapalat"/>
          <w:bCs/>
          <w:lang w:val="hy-AM"/>
        </w:rPr>
        <w:t xml:space="preserve"> </w:t>
      </w:r>
      <w:r w:rsidRPr="00CC2DE6">
        <w:rPr>
          <w:rFonts w:ascii="GHEA Grapalat" w:hAnsi="GHEA Grapalat" w:cs="GHEA Grapalat"/>
          <w:bCs/>
          <w:lang w:val="hy-AM"/>
        </w:rPr>
        <w:t>мусора</w:t>
      </w:r>
      <w:r w:rsidRPr="00CC2DE6">
        <w:rPr>
          <w:rFonts w:ascii="GHEA Grapalat" w:hAnsi="GHEA Grapalat"/>
          <w:bCs/>
          <w:lang w:val="hy-AM"/>
        </w:rPr>
        <w:t xml:space="preserve"> </w:t>
      </w:r>
      <w:r w:rsidRPr="00CC2DE6">
        <w:rPr>
          <w:rFonts w:ascii="GHEA Grapalat" w:hAnsi="GHEA Grapalat" w:cs="GHEA Grapalat"/>
          <w:bCs/>
          <w:lang w:val="hy-AM"/>
        </w:rPr>
        <w:t>погрузка</w:t>
      </w:r>
      <w:r w:rsidRPr="00CC2DE6">
        <w:rPr>
          <w:rFonts w:ascii="GHEA Grapalat" w:hAnsi="GHEA Grapalat"/>
          <w:bCs/>
          <w:lang w:val="hy-AM"/>
        </w:rPr>
        <w:t xml:space="preserve"> </w:t>
      </w:r>
      <w:r w:rsidRPr="00CC2DE6">
        <w:rPr>
          <w:rFonts w:ascii="GHEA Grapalat" w:hAnsi="GHEA Grapalat" w:cs="GHEA Grapalat"/>
          <w:bCs/>
          <w:lang w:val="hy-AM"/>
        </w:rPr>
        <w:t>в</w:t>
      </w:r>
      <w:r w:rsidRPr="00CC2DE6">
        <w:rPr>
          <w:rFonts w:ascii="GHEA Grapalat" w:hAnsi="GHEA Grapalat"/>
          <w:bCs/>
          <w:lang w:val="hy-AM"/>
        </w:rPr>
        <w:t xml:space="preserve"> </w:t>
      </w:r>
      <w:r w:rsidRPr="00CC2DE6">
        <w:rPr>
          <w:rFonts w:ascii="GHEA Grapalat" w:hAnsi="GHEA Grapalat" w:cs="GHEA Grapalat"/>
          <w:bCs/>
          <w:lang w:val="hy-AM"/>
        </w:rPr>
        <w:t>автомобиль</w:t>
      </w:r>
      <w:r w:rsidRPr="00CC2DE6">
        <w:rPr>
          <w:rFonts w:ascii="GHEA Grapalat" w:hAnsi="GHEA Grapalat"/>
          <w:bCs/>
          <w:lang w:val="hy-AM"/>
        </w:rPr>
        <w:t xml:space="preserve"> </w:t>
      </w:r>
      <w:r w:rsidRPr="00CC2DE6">
        <w:rPr>
          <w:rFonts w:ascii="GHEA Grapalat" w:hAnsi="GHEA Grapalat" w:cs="GHEA Grapalat"/>
          <w:bCs/>
          <w:lang w:val="hy-AM"/>
        </w:rPr>
        <w:t>и</w:t>
      </w:r>
      <w:r w:rsidRPr="00CC2DE6">
        <w:rPr>
          <w:rFonts w:ascii="GHEA Grapalat" w:hAnsi="GHEA Grapalat"/>
          <w:bCs/>
          <w:lang w:val="hy-AM"/>
        </w:rPr>
        <w:t xml:space="preserve"> </w:t>
      </w:r>
      <w:r w:rsidRPr="00CC2DE6">
        <w:rPr>
          <w:rFonts w:ascii="GHEA Grapalat" w:hAnsi="GHEA Grapalat" w:cs="GHEA Grapalat"/>
          <w:bCs/>
          <w:lang w:val="hy-AM"/>
        </w:rPr>
        <w:t>транспортировка</w:t>
      </w:r>
    </w:p>
    <w:p w14:paraId="701E5861"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2.Исправление характера люков /ремонт при необходимости/</w:t>
      </w:r>
    </w:p>
    <w:p w14:paraId="573177D9"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 xml:space="preserve">3.Разборка асфальтобетонного покрытия на тротуарах по мере необходимости / толщиной не менее 3 см./                          </w:t>
      </w:r>
    </w:p>
    <w:p w14:paraId="1FCFAE5B"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3</w:t>
      </w:r>
      <w:r w:rsidRPr="00CC2DE6">
        <w:rPr>
          <w:rFonts w:ascii="MS Mincho" w:eastAsia="MS Mincho" w:hAnsi="MS Mincho" w:cs="MS Mincho" w:hint="eastAsia"/>
          <w:bCs/>
          <w:lang w:val="hy-AM"/>
        </w:rPr>
        <w:t>․</w:t>
      </w:r>
      <w:r w:rsidRPr="00CC2DE6">
        <w:rPr>
          <w:rFonts w:ascii="GHEA Grapalat" w:hAnsi="GHEA Grapalat"/>
          <w:bCs/>
          <w:lang w:val="hy-AM"/>
        </w:rPr>
        <w:t>1.</w:t>
      </w:r>
      <w:r w:rsidRPr="00CC2DE6">
        <w:rPr>
          <w:rFonts w:ascii="GHEA Grapalat" w:hAnsi="GHEA Grapalat" w:cs="GHEA Grapalat"/>
          <w:bCs/>
          <w:lang w:val="hy-AM"/>
        </w:rPr>
        <w:t>Коррекция</w:t>
      </w:r>
      <w:r w:rsidRPr="00CC2DE6">
        <w:rPr>
          <w:rFonts w:ascii="GHEA Grapalat" w:hAnsi="GHEA Grapalat"/>
          <w:bCs/>
          <w:lang w:val="hy-AM"/>
        </w:rPr>
        <w:t xml:space="preserve"> </w:t>
      </w:r>
      <w:r w:rsidRPr="00CC2DE6">
        <w:rPr>
          <w:rFonts w:ascii="GHEA Grapalat" w:hAnsi="GHEA Grapalat" w:cs="GHEA Grapalat"/>
          <w:bCs/>
          <w:lang w:val="hy-AM"/>
        </w:rPr>
        <w:t>гравийной</w:t>
      </w:r>
      <w:r w:rsidRPr="00CC2DE6">
        <w:rPr>
          <w:rFonts w:ascii="GHEA Grapalat" w:hAnsi="GHEA Grapalat"/>
          <w:bCs/>
          <w:lang w:val="hy-AM"/>
        </w:rPr>
        <w:t xml:space="preserve"> </w:t>
      </w:r>
      <w:r w:rsidRPr="00CC2DE6">
        <w:rPr>
          <w:rFonts w:ascii="GHEA Grapalat" w:hAnsi="GHEA Grapalat" w:cs="GHEA Grapalat"/>
          <w:bCs/>
          <w:lang w:val="hy-AM"/>
        </w:rPr>
        <w:t>основы</w:t>
      </w:r>
      <w:r w:rsidRPr="00CC2DE6">
        <w:rPr>
          <w:rFonts w:ascii="GHEA Grapalat" w:hAnsi="GHEA Grapalat"/>
          <w:bCs/>
          <w:lang w:val="hy-AM"/>
        </w:rPr>
        <w:t xml:space="preserve"> </w:t>
      </w:r>
      <w:r w:rsidRPr="00CC2DE6">
        <w:rPr>
          <w:rFonts w:ascii="GHEA Grapalat" w:hAnsi="GHEA Grapalat" w:cs="GHEA Grapalat"/>
          <w:bCs/>
          <w:lang w:val="hy-AM"/>
        </w:rPr>
        <w:t>с</w:t>
      </w:r>
      <w:r w:rsidRPr="00CC2DE6">
        <w:rPr>
          <w:rFonts w:ascii="GHEA Grapalat" w:hAnsi="GHEA Grapalat"/>
          <w:bCs/>
          <w:lang w:val="hy-AM"/>
        </w:rPr>
        <w:t xml:space="preserve"> </w:t>
      </w:r>
      <w:r w:rsidRPr="00CC2DE6">
        <w:rPr>
          <w:rFonts w:ascii="GHEA Grapalat" w:hAnsi="GHEA Grapalat" w:cs="GHEA Grapalat"/>
          <w:bCs/>
          <w:lang w:val="hy-AM"/>
        </w:rPr>
        <w:t>помощью</w:t>
      </w:r>
      <w:r w:rsidRPr="00CC2DE6">
        <w:rPr>
          <w:rFonts w:ascii="GHEA Grapalat" w:hAnsi="GHEA Grapalat"/>
          <w:bCs/>
          <w:lang w:val="hy-AM"/>
        </w:rPr>
        <w:t xml:space="preserve"> </w:t>
      </w:r>
      <w:r w:rsidRPr="00CC2DE6">
        <w:rPr>
          <w:rFonts w:ascii="GHEA Grapalat" w:hAnsi="GHEA Grapalat" w:cs="GHEA Grapalat"/>
          <w:bCs/>
          <w:lang w:val="hy-AM"/>
        </w:rPr>
        <w:t>гальки</w:t>
      </w:r>
      <w:r w:rsidRPr="00CC2DE6">
        <w:rPr>
          <w:rFonts w:ascii="GHEA Grapalat" w:hAnsi="GHEA Grapalat"/>
          <w:bCs/>
          <w:lang w:val="hy-AM"/>
        </w:rPr>
        <w:t xml:space="preserve">              </w:t>
      </w:r>
    </w:p>
    <w:p w14:paraId="7D608975"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3</w:t>
      </w:r>
      <w:r w:rsidRPr="00CC2DE6">
        <w:rPr>
          <w:rFonts w:ascii="MS Mincho" w:eastAsia="MS Mincho" w:hAnsi="MS Mincho" w:cs="MS Mincho" w:hint="eastAsia"/>
          <w:bCs/>
          <w:lang w:val="hy-AM"/>
        </w:rPr>
        <w:t>․</w:t>
      </w:r>
      <w:r w:rsidRPr="00CC2DE6">
        <w:rPr>
          <w:rFonts w:ascii="GHEA Grapalat" w:hAnsi="GHEA Grapalat"/>
          <w:bCs/>
          <w:lang w:val="hy-AM"/>
        </w:rPr>
        <w:t xml:space="preserve">2. </w:t>
      </w:r>
      <w:r w:rsidRPr="00CC2DE6">
        <w:rPr>
          <w:rFonts w:ascii="GHEA Grapalat" w:hAnsi="GHEA Grapalat" w:cs="GHEA Grapalat"/>
          <w:bCs/>
          <w:lang w:val="hy-AM"/>
        </w:rPr>
        <w:t>Очистка</w:t>
      </w:r>
      <w:r w:rsidRPr="00CC2DE6">
        <w:rPr>
          <w:rFonts w:ascii="GHEA Grapalat" w:hAnsi="GHEA Grapalat"/>
          <w:bCs/>
          <w:lang w:val="hy-AM"/>
        </w:rPr>
        <w:t xml:space="preserve"> </w:t>
      </w:r>
      <w:r w:rsidRPr="00CC2DE6">
        <w:rPr>
          <w:rFonts w:ascii="GHEA Grapalat" w:hAnsi="GHEA Grapalat" w:cs="GHEA Grapalat"/>
          <w:bCs/>
          <w:lang w:val="hy-AM"/>
        </w:rPr>
        <w:t>ремонтируемого</w:t>
      </w:r>
      <w:r w:rsidRPr="00CC2DE6">
        <w:rPr>
          <w:rFonts w:ascii="GHEA Grapalat" w:hAnsi="GHEA Grapalat"/>
          <w:bCs/>
          <w:lang w:val="hy-AM"/>
        </w:rPr>
        <w:t xml:space="preserve"> </w:t>
      </w:r>
      <w:r w:rsidRPr="00CC2DE6">
        <w:rPr>
          <w:rFonts w:ascii="GHEA Grapalat" w:hAnsi="GHEA Grapalat" w:cs="GHEA Grapalat"/>
          <w:bCs/>
          <w:lang w:val="hy-AM"/>
        </w:rPr>
        <w:t>покрытия</w:t>
      </w:r>
      <w:r w:rsidRPr="00CC2DE6">
        <w:rPr>
          <w:rFonts w:ascii="GHEA Grapalat" w:hAnsi="GHEA Grapalat"/>
          <w:bCs/>
          <w:lang w:val="hy-AM"/>
        </w:rPr>
        <w:t xml:space="preserve"> </w:t>
      </w:r>
      <w:r w:rsidRPr="00CC2DE6">
        <w:rPr>
          <w:rFonts w:ascii="GHEA Grapalat" w:hAnsi="GHEA Grapalat" w:cs="GHEA Grapalat"/>
          <w:bCs/>
          <w:lang w:val="hy-AM"/>
        </w:rPr>
        <w:t>от</w:t>
      </w:r>
      <w:r w:rsidRPr="00CC2DE6">
        <w:rPr>
          <w:rFonts w:ascii="GHEA Grapalat" w:hAnsi="GHEA Grapalat"/>
          <w:bCs/>
          <w:lang w:val="hy-AM"/>
        </w:rPr>
        <w:t xml:space="preserve"> </w:t>
      </w:r>
      <w:r w:rsidRPr="00CC2DE6">
        <w:rPr>
          <w:rFonts w:ascii="GHEA Grapalat" w:hAnsi="GHEA Grapalat" w:cs="GHEA Grapalat"/>
          <w:bCs/>
          <w:lang w:val="hy-AM"/>
        </w:rPr>
        <w:t>грязи</w:t>
      </w:r>
      <w:r w:rsidRPr="00CC2DE6">
        <w:rPr>
          <w:rFonts w:ascii="GHEA Grapalat" w:hAnsi="GHEA Grapalat"/>
          <w:bCs/>
          <w:lang w:val="hy-AM"/>
        </w:rPr>
        <w:t xml:space="preserve">, </w:t>
      </w:r>
      <w:r w:rsidRPr="00CC2DE6">
        <w:rPr>
          <w:rFonts w:ascii="GHEA Grapalat" w:hAnsi="GHEA Grapalat" w:cs="GHEA Grapalat"/>
          <w:bCs/>
          <w:lang w:val="hy-AM"/>
        </w:rPr>
        <w:t>пыли</w:t>
      </w:r>
      <w:r w:rsidRPr="00CC2DE6">
        <w:rPr>
          <w:rFonts w:ascii="GHEA Grapalat" w:hAnsi="GHEA Grapalat"/>
          <w:bCs/>
          <w:lang w:val="hy-AM"/>
        </w:rPr>
        <w:t xml:space="preserve"> </w:t>
      </w:r>
      <w:r w:rsidRPr="00CC2DE6">
        <w:rPr>
          <w:rFonts w:ascii="GHEA Grapalat" w:hAnsi="GHEA Grapalat" w:cs="GHEA Grapalat"/>
          <w:bCs/>
          <w:lang w:val="hy-AM"/>
        </w:rPr>
        <w:t>и</w:t>
      </w:r>
      <w:r w:rsidRPr="00CC2DE6">
        <w:rPr>
          <w:rFonts w:ascii="GHEA Grapalat" w:hAnsi="GHEA Grapalat"/>
          <w:bCs/>
          <w:lang w:val="hy-AM"/>
        </w:rPr>
        <w:t xml:space="preserve"> </w:t>
      </w:r>
      <w:r w:rsidRPr="00CC2DE6">
        <w:rPr>
          <w:rFonts w:ascii="GHEA Grapalat" w:hAnsi="GHEA Grapalat" w:cs="GHEA Grapalat"/>
          <w:bCs/>
          <w:lang w:val="hy-AM"/>
        </w:rPr>
        <w:t>образовавшихся</w:t>
      </w:r>
      <w:r w:rsidRPr="00CC2DE6">
        <w:rPr>
          <w:rFonts w:ascii="GHEA Grapalat" w:hAnsi="GHEA Grapalat"/>
          <w:bCs/>
          <w:lang w:val="hy-AM"/>
        </w:rPr>
        <w:t xml:space="preserve"> </w:t>
      </w:r>
      <w:r w:rsidRPr="00CC2DE6">
        <w:rPr>
          <w:rFonts w:ascii="GHEA Grapalat" w:hAnsi="GHEA Grapalat" w:cs="GHEA Grapalat"/>
          <w:bCs/>
          <w:lang w:val="hy-AM"/>
        </w:rPr>
        <w:t>кусочков</w:t>
      </w:r>
      <w:r w:rsidRPr="00CC2DE6">
        <w:rPr>
          <w:rFonts w:ascii="GHEA Grapalat" w:hAnsi="GHEA Grapalat"/>
          <w:bCs/>
          <w:lang w:val="hy-AM"/>
        </w:rPr>
        <w:t xml:space="preserve"> </w:t>
      </w:r>
      <w:r w:rsidRPr="00CC2DE6">
        <w:rPr>
          <w:rFonts w:ascii="GHEA Grapalat" w:hAnsi="GHEA Grapalat" w:cs="GHEA Grapalat"/>
          <w:bCs/>
          <w:lang w:val="hy-AM"/>
        </w:rPr>
        <w:t>асфальтобетона</w:t>
      </w:r>
      <w:r w:rsidRPr="00CC2DE6">
        <w:rPr>
          <w:rFonts w:ascii="GHEA Grapalat" w:hAnsi="GHEA Grapalat"/>
          <w:bCs/>
          <w:lang w:val="hy-AM"/>
        </w:rPr>
        <w:t xml:space="preserve">    </w:t>
      </w:r>
    </w:p>
    <w:p w14:paraId="7B865ABE"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3</w:t>
      </w:r>
      <w:r w:rsidRPr="00CC2DE6">
        <w:rPr>
          <w:rFonts w:ascii="MS Mincho" w:eastAsia="MS Mincho" w:hAnsi="MS Mincho" w:cs="MS Mincho" w:hint="eastAsia"/>
          <w:bCs/>
          <w:lang w:val="hy-AM"/>
        </w:rPr>
        <w:t>․</w:t>
      </w:r>
      <w:r w:rsidRPr="00CC2DE6">
        <w:rPr>
          <w:rFonts w:ascii="GHEA Grapalat" w:hAnsi="GHEA Grapalat"/>
          <w:bCs/>
          <w:lang w:val="hy-AM"/>
        </w:rPr>
        <w:t xml:space="preserve">3. </w:t>
      </w:r>
      <w:r w:rsidRPr="00CC2DE6">
        <w:rPr>
          <w:rFonts w:ascii="GHEA Grapalat" w:hAnsi="GHEA Grapalat" w:cs="GHEA Grapalat"/>
          <w:bCs/>
          <w:lang w:val="hy-AM"/>
        </w:rPr>
        <w:t>Обработка</w:t>
      </w:r>
      <w:r w:rsidRPr="00CC2DE6">
        <w:rPr>
          <w:rFonts w:ascii="GHEA Grapalat" w:hAnsi="GHEA Grapalat"/>
          <w:bCs/>
          <w:lang w:val="hy-AM"/>
        </w:rPr>
        <w:t xml:space="preserve"> </w:t>
      </w:r>
      <w:r w:rsidRPr="00CC2DE6">
        <w:rPr>
          <w:rFonts w:ascii="GHEA Grapalat" w:hAnsi="GHEA Grapalat" w:cs="GHEA Grapalat"/>
          <w:bCs/>
          <w:lang w:val="hy-AM"/>
        </w:rPr>
        <w:t>основания</w:t>
      </w:r>
      <w:r w:rsidRPr="00CC2DE6">
        <w:rPr>
          <w:rFonts w:ascii="GHEA Grapalat" w:hAnsi="GHEA Grapalat"/>
          <w:bCs/>
          <w:lang w:val="hy-AM"/>
        </w:rPr>
        <w:t xml:space="preserve"> </w:t>
      </w:r>
      <w:r w:rsidRPr="00CC2DE6">
        <w:rPr>
          <w:rFonts w:ascii="GHEA Grapalat" w:hAnsi="GHEA Grapalat" w:cs="GHEA Grapalat"/>
          <w:bCs/>
          <w:lang w:val="hy-AM"/>
        </w:rPr>
        <w:t>битумной</w:t>
      </w:r>
      <w:r w:rsidRPr="00CC2DE6">
        <w:rPr>
          <w:rFonts w:ascii="GHEA Grapalat" w:hAnsi="GHEA Grapalat"/>
          <w:bCs/>
          <w:lang w:val="hy-AM"/>
        </w:rPr>
        <w:t xml:space="preserve"> </w:t>
      </w:r>
      <w:r w:rsidRPr="00CC2DE6">
        <w:rPr>
          <w:rFonts w:ascii="GHEA Grapalat" w:hAnsi="GHEA Grapalat" w:cs="GHEA Grapalat"/>
          <w:bCs/>
          <w:lang w:val="hy-AM"/>
        </w:rPr>
        <w:t>эмульсией</w:t>
      </w:r>
      <w:r w:rsidRPr="00CC2DE6">
        <w:rPr>
          <w:rFonts w:ascii="GHEA Grapalat" w:hAnsi="GHEA Grapalat"/>
          <w:bCs/>
          <w:lang w:val="hy-AM"/>
        </w:rPr>
        <w:t xml:space="preserve">         </w:t>
      </w:r>
    </w:p>
    <w:p w14:paraId="6C5413FF"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3</w:t>
      </w:r>
      <w:r w:rsidRPr="00CC2DE6">
        <w:rPr>
          <w:rFonts w:ascii="MS Mincho" w:eastAsia="MS Mincho" w:hAnsi="MS Mincho" w:cs="MS Mincho" w:hint="eastAsia"/>
          <w:bCs/>
          <w:lang w:val="hy-AM"/>
        </w:rPr>
        <w:t>․</w:t>
      </w:r>
      <w:r w:rsidRPr="00CC2DE6">
        <w:rPr>
          <w:rFonts w:ascii="GHEA Grapalat" w:hAnsi="GHEA Grapalat"/>
          <w:bCs/>
          <w:lang w:val="hy-AM"/>
        </w:rPr>
        <w:t xml:space="preserve">4. </w:t>
      </w:r>
      <w:r w:rsidRPr="00CC2DE6">
        <w:rPr>
          <w:rFonts w:ascii="GHEA Grapalat" w:hAnsi="GHEA Grapalat" w:cs="GHEA Grapalat"/>
          <w:bCs/>
          <w:lang w:val="hy-AM"/>
        </w:rPr>
        <w:t>Укладка</w:t>
      </w:r>
      <w:r w:rsidRPr="00CC2DE6">
        <w:rPr>
          <w:rFonts w:ascii="GHEA Grapalat" w:hAnsi="GHEA Grapalat"/>
          <w:bCs/>
          <w:lang w:val="hy-AM"/>
        </w:rPr>
        <w:t xml:space="preserve"> </w:t>
      </w:r>
      <w:r w:rsidRPr="00CC2DE6">
        <w:rPr>
          <w:rFonts w:ascii="GHEA Grapalat" w:hAnsi="GHEA Grapalat" w:cs="GHEA Grapalat"/>
          <w:bCs/>
          <w:lang w:val="hy-AM"/>
        </w:rPr>
        <w:t>мелкозернистого</w:t>
      </w:r>
      <w:r w:rsidRPr="00CC2DE6">
        <w:rPr>
          <w:rFonts w:ascii="GHEA Grapalat" w:hAnsi="GHEA Grapalat"/>
          <w:bCs/>
          <w:lang w:val="hy-AM"/>
        </w:rPr>
        <w:t xml:space="preserve"> </w:t>
      </w:r>
      <w:r w:rsidRPr="00CC2DE6">
        <w:rPr>
          <w:rFonts w:ascii="GHEA Grapalat" w:hAnsi="GHEA Grapalat" w:cs="GHEA Grapalat"/>
          <w:bCs/>
          <w:lang w:val="hy-AM"/>
        </w:rPr>
        <w:t>асфальтобетонного</w:t>
      </w:r>
      <w:r w:rsidRPr="00CC2DE6">
        <w:rPr>
          <w:rFonts w:ascii="GHEA Grapalat" w:hAnsi="GHEA Grapalat"/>
          <w:bCs/>
          <w:lang w:val="hy-AM"/>
        </w:rPr>
        <w:t xml:space="preserve"> </w:t>
      </w:r>
      <w:r w:rsidRPr="00CC2DE6">
        <w:rPr>
          <w:rFonts w:ascii="GHEA Grapalat" w:hAnsi="GHEA Grapalat" w:cs="GHEA Grapalat"/>
          <w:bCs/>
          <w:lang w:val="hy-AM"/>
        </w:rPr>
        <w:t>покрытия</w:t>
      </w:r>
      <w:r w:rsidRPr="00CC2DE6">
        <w:rPr>
          <w:rFonts w:ascii="GHEA Grapalat" w:hAnsi="GHEA Grapalat"/>
          <w:bCs/>
          <w:lang w:val="hy-AM"/>
        </w:rPr>
        <w:t xml:space="preserve"> / </w:t>
      </w:r>
      <w:r w:rsidRPr="00CC2DE6">
        <w:rPr>
          <w:rFonts w:ascii="GHEA Grapalat" w:hAnsi="GHEA Grapalat" w:cs="GHEA Grapalat"/>
          <w:bCs/>
          <w:lang w:val="hy-AM"/>
        </w:rPr>
        <w:t>толщиной</w:t>
      </w:r>
      <w:r w:rsidRPr="00CC2DE6">
        <w:rPr>
          <w:rFonts w:ascii="GHEA Grapalat" w:hAnsi="GHEA Grapalat"/>
          <w:bCs/>
          <w:lang w:val="hy-AM"/>
        </w:rPr>
        <w:t xml:space="preserve"> </w:t>
      </w:r>
      <w:r w:rsidRPr="00CC2DE6">
        <w:rPr>
          <w:rFonts w:ascii="GHEA Grapalat" w:hAnsi="GHEA Grapalat" w:cs="GHEA Grapalat"/>
          <w:bCs/>
          <w:lang w:val="hy-AM"/>
        </w:rPr>
        <w:t>не</w:t>
      </w:r>
      <w:r w:rsidRPr="00CC2DE6">
        <w:rPr>
          <w:rFonts w:ascii="GHEA Grapalat" w:hAnsi="GHEA Grapalat"/>
          <w:bCs/>
          <w:lang w:val="hy-AM"/>
        </w:rPr>
        <w:t xml:space="preserve"> </w:t>
      </w:r>
      <w:r w:rsidRPr="00CC2DE6">
        <w:rPr>
          <w:rFonts w:ascii="GHEA Grapalat" w:hAnsi="GHEA Grapalat" w:cs="GHEA Grapalat"/>
          <w:bCs/>
          <w:lang w:val="hy-AM"/>
        </w:rPr>
        <w:t>менее</w:t>
      </w:r>
      <w:r w:rsidRPr="00CC2DE6">
        <w:rPr>
          <w:rFonts w:ascii="GHEA Grapalat" w:hAnsi="GHEA Grapalat"/>
          <w:bCs/>
          <w:lang w:val="hy-AM"/>
        </w:rPr>
        <w:t xml:space="preserve"> 3 </w:t>
      </w:r>
      <w:r w:rsidRPr="00CC2DE6">
        <w:rPr>
          <w:rFonts w:ascii="GHEA Grapalat" w:hAnsi="GHEA Grapalat" w:cs="GHEA Grapalat"/>
          <w:bCs/>
          <w:lang w:val="hy-AM"/>
        </w:rPr>
        <w:t>см</w:t>
      </w:r>
      <w:r w:rsidRPr="00CC2DE6">
        <w:rPr>
          <w:rFonts w:ascii="GHEA Grapalat" w:hAnsi="GHEA Grapalat"/>
          <w:bCs/>
          <w:lang w:val="hy-AM"/>
        </w:rPr>
        <w:t xml:space="preserve">/                                           </w:t>
      </w:r>
    </w:p>
    <w:p w14:paraId="709009E8" w14:textId="77777777" w:rsidR="000C6F89" w:rsidRDefault="000C6F89" w:rsidP="000C6F89">
      <w:pPr>
        <w:tabs>
          <w:tab w:val="center" w:pos="4680"/>
          <w:tab w:val="left" w:pos="7811"/>
        </w:tabs>
        <w:rPr>
          <w:rFonts w:ascii="GHEA Grapalat" w:hAnsi="GHEA Grapalat" w:cs="GHEA Grapalat"/>
          <w:bCs/>
          <w:sz w:val="20"/>
          <w:szCs w:val="20"/>
          <w:lang w:val="hy-AM"/>
        </w:rPr>
      </w:pPr>
      <w:r w:rsidRPr="00CC2DE6">
        <w:rPr>
          <w:rFonts w:ascii="GHEA Grapalat" w:hAnsi="GHEA Grapalat"/>
          <w:bCs/>
          <w:lang w:val="hy-AM"/>
        </w:rPr>
        <w:t>3</w:t>
      </w:r>
      <w:r w:rsidRPr="00CC2DE6">
        <w:rPr>
          <w:rFonts w:ascii="MS Mincho" w:eastAsia="MS Mincho" w:hAnsi="MS Mincho" w:cs="MS Mincho" w:hint="eastAsia"/>
          <w:bCs/>
          <w:lang w:val="hy-AM"/>
        </w:rPr>
        <w:t>․</w:t>
      </w:r>
      <w:r w:rsidRPr="00CC2DE6">
        <w:rPr>
          <w:rFonts w:ascii="GHEA Grapalat" w:hAnsi="GHEA Grapalat"/>
          <w:bCs/>
          <w:lang w:val="hy-AM"/>
        </w:rPr>
        <w:t>5.</w:t>
      </w:r>
      <w:r w:rsidRPr="00CC2DE6">
        <w:rPr>
          <w:rFonts w:ascii="GHEA Grapalat" w:hAnsi="GHEA Grapalat" w:cs="GHEA Grapalat"/>
          <w:bCs/>
          <w:lang w:val="hy-AM"/>
        </w:rPr>
        <w:t>Голень</w:t>
      </w:r>
      <w:r w:rsidRPr="00CC2DE6">
        <w:rPr>
          <w:rFonts w:ascii="GHEA Grapalat" w:hAnsi="GHEA Grapalat"/>
          <w:bCs/>
          <w:lang w:val="hy-AM"/>
        </w:rPr>
        <w:t>.</w:t>
      </w:r>
      <w:r w:rsidRPr="00CC2DE6">
        <w:rPr>
          <w:rFonts w:ascii="GHEA Grapalat" w:hAnsi="GHEA Grapalat" w:cs="GHEA Grapalat"/>
          <w:bCs/>
          <w:lang w:val="hy-AM"/>
        </w:rPr>
        <w:t>сбор</w:t>
      </w:r>
      <w:r w:rsidRPr="00CC2DE6">
        <w:rPr>
          <w:rFonts w:ascii="GHEA Grapalat" w:hAnsi="GHEA Grapalat"/>
          <w:bCs/>
          <w:sz w:val="20"/>
          <w:szCs w:val="20"/>
          <w:lang w:val="hy-AM"/>
        </w:rPr>
        <w:t xml:space="preserve"> </w:t>
      </w:r>
      <w:r w:rsidRPr="00CC2DE6">
        <w:rPr>
          <w:rFonts w:ascii="GHEA Grapalat" w:hAnsi="GHEA Grapalat" w:cs="GHEA Grapalat"/>
          <w:bCs/>
          <w:sz w:val="20"/>
          <w:szCs w:val="20"/>
          <w:lang w:val="hy-AM"/>
        </w:rPr>
        <w:t>мусора</w:t>
      </w:r>
      <w:r w:rsidRPr="00CC2DE6">
        <w:rPr>
          <w:rFonts w:ascii="GHEA Grapalat" w:hAnsi="GHEA Grapalat"/>
          <w:bCs/>
          <w:sz w:val="20"/>
          <w:szCs w:val="20"/>
          <w:lang w:val="hy-AM"/>
        </w:rPr>
        <w:t xml:space="preserve"> </w:t>
      </w:r>
      <w:r w:rsidRPr="00CC2DE6">
        <w:rPr>
          <w:rFonts w:ascii="GHEA Grapalat" w:hAnsi="GHEA Grapalat" w:cs="GHEA Grapalat"/>
          <w:bCs/>
          <w:sz w:val="20"/>
          <w:szCs w:val="20"/>
          <w:lang w:val="hy-AM"/>
        </w:rPr>
        <w:t>погрузка</w:t>
      </w:r>
      <w:r w:rsidRPr="00CC2DE6">
        <w:rPr>
          <w:rFonts w:ascii="GHEA Grapalat" w:hAnsi="GHEA Grapalat"/>
          <w:bCs/>
          <w:sz w:val="20"/>
          <w:szCs w:val="20"/>
          <w:lang w:val="hy-AM"/>
        </w:rPr>
        <w:t xml:space="preserve"> </w:t>
      </w:r>
      <w:r w:rsidRPr="00CC2DE6">
        <w:rPr>
          <w:rFonts w:ascii="GHEA Grapalat" w:hAnsi="GHEA Grapalat" w:cs="GHEA Grapalat"/>
          <w:bCs/>
          <w:sz w:val="20"/>
          <w:szCs w:val="20"/>
          <w:lang w:val="hy-AM"/>
        </w:rPr>
        <w:t>в</w:t>
      </w:r>
      <w:r w:rsidRPr="00CC2DE6">
        <w:rPr>
          <w:rFonts w:ascii="GHEA Grapalat" w:hAnsi="GHEA Grapalat"/>
          <w:bCs/>
          <w:sz w:val="20"/>
          <w:szCs w:val="20"/>
          <w:lang w:val="hy-AM"/>
        </w:rPr>
        <w:t xml:space="preserve"> </w:t>
      </w:r>
      <w:r w:rsidRPr="00CC2DE6">
        <w:rPr>
          <w:rFonts w:ascii="GHEA Grapalat" w:hAnsi="GHEA Grapalat" w:cs="GHEA Grapalat"/>
          <w:bCs/>
          <w:sz w:val="20"/>
          <w:szCs w:val="20"/>
          <w:lang w:val="hy-AM"/>
        </w:rPr>
        <w:t>автомобиль</w:t>
      </w:r>
      <w:r w:rsidRPr="00CC2DE6">
        <w:rPr>
          <w:rFonts w:ascii="GHEA Grapalat" w:hAnsi="GHEA Grapalat"/>
          <w:bCs/>
          <w:sz w:val="20"/>
          <w:szCs w:val="20"/>
          <w:lang w:val="hy-AM"/>
        </w:rPr>
        <w:t xml:space="preserve"> </w:t>
      </w:r>
      <w:r w:rsidRPr="00CC2DE6">
        <w:rPr>
          <w:rFonts w:ascii="GHEA Grapalat" w:hAnsi="GHEA Grapalat" w:cs="GHEA Grapalat"/>
          <w:bCs/>
          <w:sz w:val="20"/>
          <w:szCs w:val="20"/>
          <w:lang w:val="hy-AM"/>
        </w:rPr>
        <w:t>и</w:t>
      </w:r>
      <w:r w:rsidRPr="00CC2DE6">
        <w:rPr>
          <w:rFonts w:ascii="GHEA Grapalat" w:hAnsi="GHEA Grapalat"/>
          <w:bCs/>
          <w:sz w:val="20"/>
          <w:szCs w:val="20"/>
          <w:lang w:val="hy-AM"/>
        </w:rPr>
        <w:t xml:space="preserve"> </w:t>
      </w:r>
      <w:r w:rsidRPr="00CC2DE6">
        <w:rPr>
          <w:rFonts w:ascii="GHEA Grapalat" w:hAnsi="GHEA Grapalat" w:cs="GHEA Grapalat"/>
          <w:bCs/>
          <w:sz w:val="20"/>
          <w:szCs w:val="20"/>
          <w:lang w:val="hy-AM"/>
        </w:rPr>
        <w:t>транспортировка</w:t>
      </w:r>
    </w:p>
    <w:p w14:paraId="60D8F540" w14:textId="77777777" w:rsidR="000C6F89" w:rsidRDefault="000C6F89" w:rsidP="000C6F89">
      <w:pPr>
        <w:tabs>
          <w:tab w:val="center" w:pos="4680"/>
          <w:tab w:val="left" w:pos="7811"/>
        </w:tabs>
        <w:rPr>
          <w:rFonts w:ascii="GHEA Grapalat" w:hAnsi="GHEA Grapalat" w:cs="GHEA Grapalat"/>
          <w:bCs/>
          <w:sz w:val="20"/>
          <w:szCs w:val="20"/>
          <w:lang w:val="hy-AM"/>
        </w:rPr>
      </w:pPr>
    </w:p>
    <w:p w14:paraId="7E458EB5" w14:textId="77777777" w:rsidR="000C6F89" w:rsidRDefault="000C6F89" w:rsidP="000C6F89">
      <w:pPr>
        <w:tabs>
          <w:tab w:val="center" w:pos="4680"/>
          <w:tab w:val="left" w:pos="7811"/>
        </w:tabs>
        <w:jc w:val="center"/>
        <w:rPr>
          <w:rFonts w:ascii="GHEA Grapalat" w:hAnsi="GHEA Grapalat"/>
          <w:b/>
          <w:lang w:val="hy-AM"/>
        </w:rPr>
      </w:pPr>
      <w:r w:rsidRPr="00CC2DE6">
        <w:rPr>
          <w:rFonts w:ascii="GHEA Grapalat" w:hAnsi="GHEA Grapalat"/>
          <w:b/>
          <w:lang w:val="hy-AM"/>
        </w:rPr>
        <w:t>ТЕХНИЧЕСКОЕ ЗАДАНИЕ</w:t>
      </w:r>
    </w:p>
    <w:p w14:paraId="4D80BCA0" w14:textId="77777777" w:rsidR="000C6F89" w:rsidRPr="00CC2DE6" w:rsidRDefault="000C6F89" w:rsidP="000C6F89">
      <w:pPr>
        <w:tabs>
          <w:tab w:val="center" w:pos="4680"/>
          <w:tab w:val="left" w:pos="7811"/>
        </w:tabs>
        <w:jc w:val="center"/>
        <w:rPr>
          <w:rFonts w:ascii="GHEA Grapalat" w:hAnsi="GHEA Grapalat"/>
          <w:b/>
          <w:lang w:val="hy-AM"/>
        </w:rPr>
      </w:pPr>
    </w:p>
    <w:p w14:paraId="5ED11E2A"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1.Выполнять работы в соответствии со строительными нормами, правилами и техническими условиями</w:t>
      </w:r>
    </w:p>
    <w:p w14:paraId="177F1B82"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2. подрядчик должен иметь соответствующие технические средства для выполнения работ: 2 самосвала грузоподъемностью до 7 тонн, 4 самосвала грузоподъемностью до 18 тонн, 3 рыхлителя, 2 трактора, 1 Устройство для измельчения /фрезерования/ асфальтоукладчика, 1 Устройство для резки асфальтобетонного покрытия,2 машины для укладки /выдувания битума, ручной гельдон 1 шт./ 100 кг/, гельдон для укладки асфальта/ Katok /2T-NOC 1 шт., 5T-NOC 1 шт., с 2 грузовыми резервуарами для воды, подающими воду в Катоки, пылесосы для очистки обработанных поверхностей, 3 шт., термометр для измерения температуры асфальта, лабораторные образцы для измерения толщины /глубины/ состава асфальтобетонного покрытия и другие соответствующие инструменты и устройства SAR для укладки асфальта, а также руководитель (с соответствующим профессиональным образованием), высококвалифицированные и опытные сотрудники, проработавшие в указанной области несколько лет (до 30 сотрудников), финансовые ресурсы /до 10% от суммы, предусмотренной для строительных работ, и обязуется ежемесячно выполнять укладку асфальта на площади не менее 4000 квадратных метров.</w:t>
      </w:r>
    </w:p>
    <w:p w14:paraId="024F1370"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3.После получения заказа подрядчик представляет заказчику схематический план работ, которые будут выполнены, и результаты выбора состава предполагаемой асфальтобетонной смеси</w:t>
      </w:r>
    </w:p>
    <w:p w14:paraId="2EA94E8F"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4.Подрядчик до начала работы технических осуществляющие контроль организации и представителя Заказчика вместе, на месте изучают и схему генерального плана на примечание производимых работ, место и объемы, представляет на утверждение Заказчика</w:t>
      </w:r>
    </w:p>
    <w:p w14:paraId="3037977F" w14:textId="77777777" w:rsidR="000C6F89" w:rsidRPr="00CC2DE6"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5.Объект завершение поставил для Подрядчик письменно представляет Заказчику исполнительные чертежи, весь процесс фотографии, скрытых работ, акты, используемых строительных материалов, качества, подтверждающие документы, точный и полный должности /в двух экземплярах/</w:t>
      </w:r>
    </w:p>
    <w:p w14:paraId="5FBBC1EB" w14:textId="77777777" w:rsidR="000C6F89" w:rsidRDefault="000C6F89" w:rsidP="000C6F89">
      <w:pPr>
        <w:tabs>
          <w:tab w:val="center" w:pos="4680"/>
          <w:tab w:val="left" w:pos="7811"/>
        </w:tabs>
        <w:rPr>
          <w:rFonts w:ascii="GHEA Grapalat" w:hAnsi="GHEA Grapalat"/>
          <w:bCs/>
          <w:lang w:val="hy-AM"/>
        </w:rPr>
      </w:pPr>
      <w:r w:rsidRPr="00CC2DE6">
        <w:rPr>
          <w:rFonts w:ascii="GHEA Grapalat" w:hAnsi="GHEA Grapalat"/>
          <w:bCs/>
          <w:lang w:val="hy-AM"/>
        </w:rPr>
        <w:t>6.Объект считается завершенным после утверждения заказчиком соответствующего акта, документирующего завершение объекта:</w:t>
      </w:r>
    </w:p>
    <w:p w14:paraId="410B4BF5" w14:textId="77777777" w:rsidR="000C6F89" w:rsidRDefault="000C6F89" w:rsidP="000C6F89">
      <w:pPr>
        <w:tabs>
          <w:tab w:val="center" w:pos="4680"/>
          <w:tab w:val="left" w:pos="7811"/>
        </w:tabs>
        <w:rPr>
          <w:rFonts w:ascii="GHEA Grapalat" w:hAnsi="GHEA Grapalat"/>
          <w:bCs/>
          <w:lang w:val="hy-AM"/>
        </w:rPr>
      </w:pPr>
    </w:p>
    <w:p w14:paraId="18FAA2FC" w14:textId="77777777" w:rsidR="000C6F89" w:rsidRPr="000C6F89" w:rsidRDefault="000C6F89" w:rsidP="00E67857">
      <w:pPr>
        <w:widowControl w:val="0"/>
        <w:ind w:firstLine="567"/>
        <w:jc w:val="center"/>
        <w:rPr>
          <w:rFonts w:ascii="GHEA Grapalat" w:hAnsi="GHEA Grapalat"/>
          <w:b/>
          <w:sz w:val="28"/>
          <w:szCs w:val="28"/>
          <w:lang w:val="hy-AM"/>
        </w:rPr>
      </w:pPr>
    </w:p>
    <w:p w14:paraId="01471A9A" w14:textId="77777777" w:rsidR="000C6F89" w:rsidRPr="000C6F89" w:rsidRDefault="000C6F89" w:rsidP="00E67857">
      <w:pPr>
        <w:widowControl w:val="0"/>
        <w:ind w:firstLine="567"/>
        <w:jc w:val="center"/>
        <w:rPr>
          <w:rFonts w:ascii="GHEA Grapalat" w:hAnsi="GHEA Grapalat"/>
          <w:b/>
          <w:sz w:val="28"/>
          <w:szCs w:val="28"/>
          <w:lang w:val="hy-AM"/>
        </w:rPr>
      </w:pPr>
    </w:p>
    <w:p w14:paraId="479ACCC9" w14:textId="3A44CBC5" w:rsidR="00BB28C8" w:rsidRDefault="008B56A4" w:rsidP="00E67857">
      <w:pPr>
        <w:widowControl w:val="0"/>
        <w:ind w:firstLine="567"/>
        <w:jc w:val="center"/>
        <w:rPr>
          <w:rFonts w:ascii="GHEA Grapalat" w:hAnsi="GHEA Grapalat"/>
          <w:b/>
        </w:rPr>
      </w:pPr>
      <w:r w:rsidRPr="000C6F89">
        <w:rPr>
          <w:rFonts w:ascii="GHEA Grapalat" w:hAnsi="GHEA Grapalat"/>
          <w:b/>
          <w:sz w:val="28"/>
          <w:szCs w:val="28"/>
          <w:lang w:val="hy-AM"/>
        </w:rPr>
        <w:t xml:space="preserve"> </w:t>
      </w:r>
      <w:r w:rsidRPr="008B56A4">
        <w:rPr>
          <w:rFonts w:ascii="GHEA Grapalat" w:hAnsi="GHEA Grapalat"/>
          <w:b/>
          <w:sz w:val="28"/>
          <w:szCs w:val="28"/>
        </w:rPr>
        <w:t>ведомость-смета</w:t>
      </w:r>
      <w:r w:rsidR="00BB28C8" w:rsidRPr="009F3DC7">
        <w:rPr>
          <w:rFonts w:ascii="GHEA Grapalat" w:hAnsi="GHEA Grapalat"/>
          <w:b/>
        </w:rPr>
        <w:t>*</w:t>
      </w:r>
    </w:p>
    <w:p w14:paraId="11977863" w14:textId="13D71D9C" w:rsidR="00BB28C8" w:rsidRDefault="00BB28C8" w:rsidP="00E67857">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0B3E80F1" w14:textId="77777777" w:rsidR="008F683C" w:rsidRDefault="008F683C" w:rsidP="00E67857">
      <w:pPr>
        <w:tabs>
          <w:tab w:val="left" w:pos="9980"/>
        </w:tabs>
        <w:jc w:val="center"/>
        <w:rPr>
          <w:rFonts w:ascii="GHEA Grapalat" w:hAnsi="GHEA Grapalat" w:cs="Sylfaen"/>
          <w:b/>
        </w:rPr>
      </w:pPr>
    </w:p>
    <w:p w14:paraId="70725407" w14:textId="77777777" w:rsidR="000C6F89" w:rsidRPr="006E3583" w:rsidRDefault="000C6F89" w:rsidP="000C6F89">
      <w:pPr>
        <w:jc w:val="center"/>
        <w:rPr>
          <w:rFonts w:ascii="GHEA Grapalat" w:hAnsi="GHEA Grapalat"/>
          <w:b/>
        </w:rPr>
      </w:pPr>
      <w:r w:rsidRPr="00246383">
        <w:rPr>
          <w:rFonts w:ascii="GHEA Grapalat" w:hAnsi="GHEA Grapalat"/>
          <w:b/>
        </w:rPr>
        <w:t>Работы по асфальтированию дворовых территорий и междугородних дорог на территории административного района Малатия-Себастия</w:t>
      </w:r>
    </w:p>
    <w:p w14:paraId="6D0E819B" w14:textId="77777777" w:rsidR="000C6F89" w:rsidRPr="006E3583" w:rsidRDefault="000C6F89" w:rsidP="000C6F89">
      <w:pPr>
        <w:jc w:val="center"/>
        <w:rPr>
          <w:rFonts w:ascii="Cambria Math" w:hAnsi="Cambria Math"/>
          <w:b/>
          <w:highlight w:val="yellow"/>
        </w:rPr>
      </w:pPr>
    </w:p>
    <w:tbl>
      <w:tblPr>
        <w:tblStyle w:val="TableGrid"/>
        <w:tblW w:w="0" w:type="auto"/>
        <w:tblLook w:val="04A0" w:firstRow="1" w:lastRow="0" w:firstColumn="1" w:lastColumn="0" w:noHBand="0" w:noVBand="1"/>
      </w:tblPr>
      <w:tblGrid>
        <w:gridCol w:w="601"/>
        <w:gridCol w:w="3254"/>
        <w:gridCol w:w="1232"/>
        <w:gridCol w:w="1279"/>
        <w:gridCol w:w="1315"/>
        <w:gridCol w:w="1606"/>
      </w:tblGrid>
      <w:tr w:rsidR="000C6F89" w:rsidRPr="00246383" w14:paraId="7B84B01D" w14:textId="77777777" w:rsidTr="00397A02">
        <w:tc>
          <w:tcPr>
            <w:tcW w:w="619" w:type="dxa"/>
          </w:tcPr>
          <w:p w14:paraId="608F1B41"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t>Н/Д</w:t>
            </w:r>
          </w:p>
        </w:tc>
        <w:tc>
          <w:tcPr>
            <w:tcW w:w="4371" w:type="dxa"/>
          </w:tcPr>
          <w:p w14:paraId="6D1587DE"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t xml:space="preserve">Работы </w:t>
            </w:r>
          </w:p>
          <w:p w14:paraId="6E0A4821"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t>название</w:t>
            </w:r>
          </w:p>
        </w:tc>
        <w:tc>
          <w:tcPr>
            <w:tcW w:w="1283" w:type="dxa"/>
          </w:tcPr>
          <w:p w14:paraId="1B7E1D31"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t>Единица измерения</w:t>
            </w:r>
          </w:p>
        </w:tc>
        <w:tc>
          <w:tcPr>
            <w:tcW w:w="1371" w:type="dxa"/>
          </w:tcPr>
          <w:p w14:paraId="50329660"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t xml:space="preserve">Стоимость единицы </w:t>
            </w:r>
          </w:p>
          <w:p w14:paraId="3FBFB5D8" w14:textId="77777777" w:rsidR="000C6F89" w:rsidRPr="00246383" w:rsidRDefault="000C6F89" w:rsidP="00397A02">
            <w:pPr>
              <w:spacing w:line="360" w:lineRule="auto"/>
              <w:jc w:val="center"/>
              <w:rPr>
                <w:rFonts w:ascii="GHEA Grapalat" w:hAnsi="GHEA Grapalat"/>
                <w:sz w:val="20"/>
                <w:szCs w:val="20"/>
              </w:rPr>
            </w:pPr>
            <w:r w:rsidRPr="00246383">
              <w:rPr>
                <w:b/>
                <w:bCs/>
                <w:sz w:val="20"/>
                <w:szCs w:val="20"/>
              </w:rPr>
              <w:lastRenderedPageBreak/>
              <w:t>/тыс. драмов/</w:t>
            </w:r>
          </w:p>
        </w:tc>
        <w:tc>
          <w:tcPr>
            <w:tcW w:w="1370" w:type="dxa"/>
          </w:tcPr>
          <w:p w14:paraId="38AFF88F"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lastRenderedPageBreak/>
              <w:t>Количество</w:t>
            </w:r>
          </w:p>
        </w:tc>
        <w:tc>
          <w:tcPr>
            <w:tcW w:w="1596" w:type="dxa"/>
          </w:tcPr>
          <w:p w14:paraId="51DF5EAA" w14:textId="77777777" w:rsidR="000C6F89" w:rsidRPr="00246383" w:rsidRDefault="000C6F89" w:rsidP="00397A02">
            <w:pPr>
              <w:spacing w:line="360" w:lineRule="auto"/>
              <w:jc w:val="center"/>
              <w:rPr>
                <w:rFonts w:ascii="GHEA Grapalat" w:hAnsi="GHEA Grapalat"/>
                <w:sz w:val="20"/>
                <w:szCs w:val="20"/>
                <w:lang w:val="hy-AM"/>
              </w:rPr>
            </w:pPr>
            <w:r w:rsidRPr="00246383">
              <w:rPr>
                <w:rFonts w:ascii="GHEA Grapalat" w:hAnsi="GHEA Grapalat"/>
                <w:sz w:val="20"/>
                <w:szCs w:val="20"/>
              </w:rPr>
              <w:t>Общая стоимость</w:t>
            </w:r>
            <w:r w:rsidRPr="00246383">
              <w:rPr>
                <w:rFonts w:ascii="GHEA Grapalat" w:hAnsi="GHEA Grapalat"/>
                <w:sz w:val="20"/>
                <w:szCs w:val="20"/>
                <w:lang w:val="hy-AM"/>
              </w:rPr>
              <w:t xml:space="preserve"> </w:t>
            </w:r>
          </w:p>
          <w:p w14:paraId="013F7C00" w14:textId="77777777" w:rsidR="000C6F89" w:rsidRPr="00246383" w:rsidRDefault="000C6F89" w:rsidP="00397A02">
            <w:pPr>
              <w:spacing w:line="360" w:lineRule="auto"/>
              <w:jc w:val="center"/>
              <w:rPr>
                <w:rFonts w:ascii="GHEA Grapalat" w:hAnsi="GHEA Grapalat"/>
                <w:sz w:val="20"/>
                <w:szCs w:val="20"/>
                <w:lang w:val="hy-AM"/>
              </w:rPr>
            </w:pPr>
            <w:r w:rsidRPr="00246383">
              <w:rPr>
                <w:b/>
                <w:bCs/>
                <w:sz w:val="20"/>
                <w:szCs w:val="20"/>
              </w:rPr>
              <w:lastRenderedPageBreak/>
              <w:t>/тыс. драмов/</w:t>
            </w:r>
          </w:p>
        </w:tc>
      </w:tr>
      <w:tr w:rsidR="000C6F89" w:rsidRPr="00246383" w14:paraId="43E71144" w14:textId="77777777" w:rsidTr="00397A02">
        <w:trPr>
          <w:trHeight w:val="3394"/>
        </w:trPr>
        <w:tc>
          <w:tcPr>
            <w:tcW w:w="619" w:type="dxa"/>
          </w:tcPr>
          <w:p w14:paraId="2C653782" w14:textId="77777777" w:rsidR="000C6F89" w:rsidRPr="00246383" w:rsidRDefault="000C6F89" w:rsidP="00397A02">
            <w:pPr>
              <w:spacing w:line="360" w:lineRule="auto"/>
              <w:jc w:val="center"/>
              <w:rPr>
                <w:rFonts w:ascii="GHEA Grapalat" w:hAnsi="GHEA Grapalat"/>
                <w:sz w:val="20"/>
                <w:szCs w:val="20"/>
                <w:highlight w:val="yellow"/>
              </w:rPr>
            </w:pPr>
            <w:r w:rsidRPr="00246383">
              <w:rPr>
                <w:rFonts w:ascii="GHEA Grapalat" w:hAnsi="GHEA Grapalat"/>
                <w:sz w:val="20"/>
                <w:szCs w:val="20"/>
              </w:rPr>
              <w:lastRenderedPageBreak/>
              <w:t>1</w:t>
            </w:r>
          </w:p>
        </w:tc>
        <w:tc>
          <w:tcPr>
            <w:tcW w:w="4371" w:type="dxa"/>
          </w:tcPr>
          <w:p w14:paraId="420F35B1" w14:textId="77777777" w:rsidR="000C6F89" w:rsidRPr="00246383" w:rsidRDefault="000C6F89" w:rsidP="00397A02">
            <w:pPr>
              <w:rPr>
                <w:rFonts w:ascii="GHEA Grapalat" w:hAnsi="GHEA Grapalat"/>
                <w:sz w:val="20"/>
                <w:szCs w:val="20"/>
                <w:highlight w:val="yellow"/>
              </w:rPr>
            </w:pPr>
            <w:r w:rsidRPr="00246383">
              <w:rPr>
                <w:rFonts w:ascii="GHEA Grapalat" w:hAnsi="GHEA Grapalat"/>
                <w:sz w:val="20"/>
                <w:szCs w:val="20"/>
              </w:rPr>
              <w:t>Снос поврежденного асфальтобетонного покрытия улиц, дворовых дорог и территорий /фрезерованием или отбойным молотком не менее 4 см/, выравнивание / при необходимости нанесение щебеночного основания до 20%, размер зерна до 20 мм/, очистка ремонтируемого покрытия от грязи, пыли и образовавшихся кусочков асфальтобетона, обработка основного покрытия битумной эмульсией и укладка асфальтобетонного покрытия не менее толщина 4 см,Голень.сбор мусора погрузка в автомобиль и транспортировка</w:t>
            </w:r>
          </w:p>
        </w:tc>
        <w:tc>
          <w:tcPr>
            <w:tcW w:w="1283" w:type="dxa"/>
          </w:tcPr>
          <w:p w14:paraId="5C8B9B5E" w14:textId="77777777" w:rsidR="000C6F89" w:rsidRPr="00246383" w:rsidRDefault="000C6F89" w:rsidP="00397A02">
            <w:pPr>
              <w:spacing w:line="360" w:lineRule="auto"/>
              <w:jc w:val="center"/>
              <w:rPr>
                <w:highlight w:val="yellow"/>
              </w:rPr>
            </w:pPr>
          </w:p>
          <w:p w14:paraId="72D45DB5" w14:textId="77777777" w:rsidR="000C6F89" w:rsidRPr="00246383" w:rsidRDefault="000C6F89" w:rsidP="00397A02">
            <w:pPr>
              <w:spacing w:line="360" w:lineRule="auto"/>
              <w:jc w:val="center"/>
              <w:rPr>
                <w:highlight w:val="yellow"/>
              </w:rPr>
            </w:pPr>
          </w:p>
          <w:p w14:paraId="581BCC8F" w14:textId="77777777" w:rsidR="000C6F89" w:rsidRPr="00246383" w:rsidRDefault="000C6F89" w:rsidP="00397A02">
            <w:pPr>
              <w:spacing w:line="360" w:lineRule="auto"/>
              <w:jc w:val="center"/>
              <w:rPr>
                <w:rFonts w:ascii="GHEA Grapalat" w:hAnsi="GHEA Grapalat"/>
                <w:highlight w:val="yellow"/>
              </w:rPr>
            </w:pPr>
            <w:r w:rsidRPr="00246383">
              <w:t>м</w:t>
            </w:r>
            <w:r w:rsidRPr="00246383">
              <w:rPr>
                <w:vertAlign w:val="superscript"/>
              </w:rPr>
              <w:t>2</w:t>
            </w:r>
          </w:p>
        </w:tc>
        <w:tc>
          <w:tcPr>
            <w:tcW w:w="1371" w:type="dxa"/>
          </w:tcPr>
          <w:p w14:paraId="3D8361B1" w14:textId="77777777" w:rsidR="000C6F89" w:rsidRPr="00246383" w:rsidRDefault="000C6F89" w:rsidP="00397A02">
            <w:pPr>
              <w:jc w:val="center"/>
              <w:rPr>
                <w:rFonts w:ascii="Sylfaen" w:hAnsi="Sylfaen"/>
              </w:rPr>
            </w:pPr>
          </w:p>
          <w:p w14:paraId="744791AC" w14:textId="77777777" w:rsidR="000C6F89" w:rsidRPr="00246383" w:rsidRDefault="000C6F89" w:rsidP="00397A02">
            <w:pPr>
              <w:jc w:val="center"/>
              <w:rPr>
                <w:rFonts w:ascii="Sylfaen" w:hAnsi="Sylfaen"/>
              </w:rPr>
            </w:pPr>
          </w:p>
          <w:p w14:paraId="78AC7389" w14:textId="77777777" w:rsidR="000C6F89" w:rsidRPr="00246383" w:rsidRDefault="000C6F89" w:rsidP="00397A02">
            <w:pPr>
              <w:jc w:val="center"/>
              <w:rPr>
                <w:rFonts w:ascii="Sylfaen" w:hAnsi="Sylfaen"/>
              </w:rPr>
            </w:pPr>
          </w:p>
          <w:p w14:paraId="0AD938F2" w14:textId="77777777" w:rsidR="000C6F89" w:rsidRPr="00246383" w:rsidRDefault="000C6F89" w:rsidP="00397A02">
            <w:pPr>
              <w:spacing w:line="360" w:lineRule="auto"/>
              <w:jc w:val="center"/>
              <w:rPr>
                <w:rFonts w:ascii="GHEA Grapalat" w:hAnsi="GHEA Grapalat"/>
                <w:highlight w:val="yellow"/>
              </w:rPr>
            </w:pPr>
            <w:r w:rsidRPr="00246383">
              <w:rPr>
                <w:rFonts w:ascii="Sylfaen" w:hAnsi="Sylfaen"/>
              </w:rPr>
              <w:t>4400</w:t>
            </w:r>
            <w:r w:rsidRPr="00246383">
              <w:rPr>
                <w:rFonts w:ascii="MS Mincho" w:eastAsia="MS Mincho" w:hAnsi="MS Mincho" w:cs="MS Mincho" w:hint="eastAsia"/>
              </w:rPr>
              <w:t>․</w:t>
            </w:r>
            <w:r w:rsidRPr="00246383">
              <w:rPr>
                <w:rFonts w:ascii="Sylfaen" w:hAnsi="Sylfaen"/>
              </w:rPr>
              <w:t>0</w:t>
            </w:r>
          </w:p>
        </w:tc>
        <w:tc>
          <w:tcPr>
            <w:tcW w:w="1370" w:type="dxa"/>
          </w:tcPr>
          <w:p w14:paraId="4A6A5E3A" w14:textId="77777777" w:rsidR="000C6F89" w:rsidRPr="00246383" w:rsidRDefault="000C6F89" w:rsidP="00397A02">
            <w:pPr>
              <w:jc w:val="center"/>
              <w:rPr>
                <w:rFonts w:ascii="Sylfaen" w:hAnsi="Sylfaen"/>
              </w:rPr>
            </w:pPr>
          </w:p>
          <w:p w14:paraId="6DADA764" w14:textId="77777777" w:rsidR="000C6F89" w:rsidRPr="00246383" w:rsidRDefault="000C6F89" w:rsidP="00397A02">
            <w:pPr>
              <w:jc w:val="center"/>
              <w:rPr>
                <w:rFonts w:ascii="Sylfaen" w:hAnsi="Sylfaen"/>
              </w:rPr>
            </w:pPr>
          </w:p>
          <w:p w14:paraId="39FB9CBE" w14:textId="77777777" w:rsidR="000C6F89" w:rsidRPr="00246383" w:rsidRDefault="000C6F89" w:rsidP="00397A02">
            <w:pPr>
              <w:jc w:val="center"/>
              <w:rPr>
                <w:rFonts w:ascii="Sylfaen" w:hAnsi="Sylfaen"/>
              </w:rPr>
            </w:pPr>
          </w:p>
          <w:p w14:paraId="04B8F0C8" w14:textId="77777777" w:rsidR="000C6F89" w:rsidRPr="00246383" w:rsidRDefault="000C6F89" w:rsidP="00397A02">
            <w:pPr>
              <w:spacing w:line="360" w:lineRule="auto"/>
              <w:jc w:val="center"/>
              <w:rPr>
                <w:rFonts w:ascii="GHEA Grapalat" w:hAnsi="GHEA Grapalat"/>
                <w:highlight w:val="yellow"/>
              </w:rPr>
            </w:pPr>
            <w:r w:rsidRPr="00246383">
              <w:rPr>
                <w:rFonts w:ascii="Sylfaen" w:hAnsi="Sylfaen"/>
              </w:rPr>
              <w:t>25709</w:t>
            </w:r>
            <w:r w:rsidRPr="00246383">
              <w:rPr>
                <w:rFonts w:ascii="MS Mincho" w:eastAsia="MS Mincho" w:hAnsi="MS Mincho" w:cs="MS Mincho" w:hint="eastAsia"/>
              </w:rPr>
              <w:t>․</w:t>
            </w:r>
            <w:r w:rsidRPr="00246383">
              <w:rPr>
                <w:rFonts w:ascii="Sylfaen" w:hAnsi="Sylfaen"/>
              </w:rPr>
              <w:t>242</w:t>
            </w:r>
          </w:p>
        </w:tc>
        <w:tc>
          <w:tcPr>
            <w:tcW w:w="1596" w:type="dxa"/>
          </w:tcPr>
          <w:p w14:paraId="45F9CE45" w14:textId="77777777" w:rsidR="000C6F89" w:rsidRPr="00246383" w:rsidRDefault="000C6F89" w:rsidP="00397A02">
            <w:pPr>
              <w:rPr>
                <w:rFonts w:ascii="Sylfaen" w:hAnsi="Sylfaen"/>
              </w:rPr>
            </w:pPr>
          </w:p>
          <w:p w14:paraId="1B6B0DF4" w14:textId="77777777" w:rsidR="000C6F89" w:rsidRPr="00246383" w:rsidRDefault="000C6F89" w:rsidP="00397A02">
            <w:pPr>
              <w:rPr>
                <w:rFonts w:ascii="Sylfaen" w:hAnsi="Sylfaen"/>
              </w:rPr>
            </w:pPr>
          </w:p>
          <w:p w14:paraId="7502F7CB" w14:textId="77777777" w:rsidR="000C6F89" w:rsidRPr="00246383" w:rsidRDefault="000C6F89" w:rsidP="00397A02">
            <w:pPr>
              <w:rPr>
                <w:rFonts w:ascii="Sylfaen" w:hAnsi="Sylfaen"/>
              </w:rPr>
            </w:pPr>
          </w:p>
          <w:p w14:paraId="0DE922C1" w14:textId="77777777" w:rsidR="000C6F89" w:rsidRPr="00246383" w:rsidRDefault="000C6F89" w:rsidP="00397A02">
            <w:pPr>
              <w:spacing w:line="360" w:lineRule="auto"/>
              <w:jc w:val="center"/>
              <w:rPr>
                <w:rFonts w:ascii="GHEA Grapalat" w:hAnsi="GHEA Grapalat"/>
              </w:rPr>
            </w:pPr>
            <w:r w:rsidRPr="00246383">
              <w:rPr>
                <w:rFonts w:ascii="Sylfaen" w:hAnsi="Sylfaen"/>
              </w:rPr>
              <w:t>113120664</w:t>
            </w:r>
            <w:r w:rsidRPr="00246383">
              <w:rPr>
                <w:rFonts w:ascii="MS Mincho" w:eastAsia="MS Mincho" w:hAnsi="MS Mincho" w:cs="MS Mincho" w:hint="eastAsia"/>
              </w:rPr>
              <w:t>․</w:t>
            </w:r>
            <w:r w:rsidRPr="00246383">
              <w:rPr>
                <w:rFonts w:ascii="Sylfaen" w:hAnsi="Sylfaen"/>
              </w:rPr>
              <w:t>8</w:t>
            </w:r>
          </w:p>
        </w:tc>
      </w:tr>
      <w:tr w:rsidR="000C6F89" w:rsidRPr="00246383" w14:paraId="43081D62" w14:textId="77777777" w:rsidTr="00397A02">
        <w:tc>
          <w:tcPr>
            <w:tcW w:w="619" w:type="dxa"/>
          </w:tcPr>
          <w:p w14:paraId="128E3EAA"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t>2</w:t>
            </w:r>
          </w:p>
        </w:tc>
        <w:tc>
          <w:tcPr>
            <w:tcW w:w="4371" w:type="dxa"/>
          </w:tcPr>
          <w:p w14:paraId="7606B4E1" w14:textId="77777777" w:rsidR="000C6F89" w:rsidRPr="00246383" w:rsidRDefault="000C6F89" w:rsidP="00397A02">
            <w:pPr>
              <w:spacing w:line="360" w:lineRule="auto"/>
              <w:rPr>
                <w:rFonts w:ascii="GHEA Grapalat" w:hAnsi="GHEA Grapalat"/>
                <w:sz w:val="20"/>
                <w:szCs w:val="20"/>
              </w:rPr>
            </w:pPr>
            <w:r w:rsidRPr="00246383">
              <w:rPr>
                <w:rFonts w:ascii="GHEA Grapalat" w:hAnsi="GHEA Grapalat"/>
                <w:sz w:val="20"/>
                <w:szCs w:val="20"/>
              </w:rPr>
              <w:t>Исправление характера люков /ремонт при необходимости/</w:t>
            </w:r>
          </w:p>
        </w:tc>
        <w:tc>
          <w:tcPr>
            <w:tcW w:w="1283" w:type="dxa"/>
          </w:tcPr>
          <w:p w14:paraId="7A56139F" w14:textId="77777777" w:rsidR="000C6F89" w:rsidRPr="00246383" w:rsidRDefault="000C6F89" w:rsidP="00397A02">
            <w:pPr>
              <w:spacing w:line="360" w:lineRule="auto"/>
              <w:jc w:val="center"/>
              <w:rPr>
                <w:rFonts w:ascii="GHEA Grapalat" w:hAnsi="GHEA Grapalat"/>
              </w:rPr>
            </w:pPr>
            <w:r w:rsidRPr="00246383">
              <w:rPr>
                <w:rFonts w:ascii="GHEA Grapalat" w:hAnsi="GHEA Grapalat"/>
              </w:rPr>
              <w:t>шт</w:t>
            </w:r>
          </w:p>
        </w:tc>
        <w:tc>
          <w:tcPr>
            <w:tcW w:w="1371" w:type="dxa"/>
          </w:tcPr>
          <w:p w14:paraId="533BAC94" w14:textId="77777777" w:rsidR="000C6F89" w:rsidRPr="00246383" w:rsidRDefault="000C6F89" w:rsidP="00397A02">
            <w:pPr>
              <w:spacing w:line="360" w:lineRule="auto"/>
              <w:jc w:val="center"/>
              <w:rPr>
                <w:rFonts w:ascii="GHEA Grapalat" w:hAnsi="GHEA Grapalat"/>
              </w:rPr>
            </w:pPr>
            <w:r w:rsidRPr="00246383">
              <w:rPr>
                <w:rFonts w:ascii="Sylfaen" w:hAnsi="Sylfaen"/>
              </w:rPr>
              <w:t>4099</w:t>
            </w:r>
            <w:r w:rsidRPr="00246383">
              <w:rPr>
                <w:rFonts w:ascii="MS Mincho" w:eastAsia="MS Mincho" w:hAnsi="MS Mincho" w:cs="MS Mincho" w:hint="eastAsia"/>
              </w:rPr>
              <w:t>․</w:t>
            </w:r>
            <w:r w:rsidRPr="00246383">
              <w:rPr>
                <w:rFonts w:ascii="Sylfaen" w:hAnsi="Sylfaen"/>
              </w:rPr>
              <w:t>996</w:t>
            </w:r>
          </w:p>
        </w:tc>
        <w:tc>
          <w:tcPr>
            <w:tcW w:w="1370" w:type="dxa"/>
          </w:tcPr>
          <w:p w14:paraId="3358804F" w14:textId="77777777" w:rsidR="000C6F89" w:rsidRPr="00246383" w:rsidRDefault="000C6F89" w:rsidP="00397A02">
            <w:pPr>
              <w:spacing w:line="360" w:lineRule="auto"/>
              <w:jc w:val="center"/>
              <w:rPr>
                <w:rFonts w:ascii="GHEA Grapalat" w:hAnsi="GHEA Grapalat"/>
              </w:rPr>
            </w:pPr>
            <w:r w:rsidRPr="00246383">
              <w:rPr>
                <w:rFonts w:ascii="Sylfaen" w:hAnsi="Sylfaen"/>
              </w:rPr>
              <w:t>60</w:t>
            </w:r>
          </w:p>
        </w:tc>
        <w:tc>
          <w:tcPr>
            <w:tcW w:w="1596" w:type="dxa"/>
          </w:tcPr>
          <w:p w14:paraId="653F28AB" w14:textId="77777777" w:rsidR="000C6F89" w:rsidRPr="00246383" w:rsidRDefault="000C6F89" w:rsidP="00397A02">
            <w:pPr>
              <w:spacing w:line="360" w:lineRule="auto"/>
              <w:jc w:val="center"/>
              <w:rPr>
                <w:rFonts w:ascii="GHEA Grapalat" w:hAnsi="GHEA Grapalat"/>
              </w:rPr>
            </w:pPr>
            <w:r w:rsidRPr="00246383">
              <w:rPr>
                <w:rFonts w:ascii="Sylfaen" w:hAnsi="Sylfaen"/>
              </w:rPr>
              <w:t>245999</w:t>
            </w:r>
            <w:r w:rsidRPr="00246383">
              <w:rPr>
                <w:rFonts w:ascii="MS Mincho" w:eastAsia="MS Mincho" w:hAnsi="MS Mincho" w:cs="MS Mincho" w:hint="eastAsia"/>
              </w:rPr>
              <w:t>․</w:t>
            </w:r>
            <w:r w:rsidRPr="00246383">
              <w:rPr>
                <w:rFonts w:ascii="Sylfaen" w:hAnsi="Sylfaen"/>
              </w:rPr>
              <w:t>8</w:t>
            </w:r>
          </w:p>
        </w:tc>
      </w:tr>
      <w:tr w:rsidR="000C6F89" w:rsidRPr="00246383" w14:paraId="746146F0" w14:textId="77777777" w:rsidTr="00397A02">
        <w:tc>
          <w:tcPr>
            <w:tcW w:w="619" w:type="dxa"/>
          </w:tcPr>
          <w:p w14:paraId="295C1CB5" w14:textId="77777777" w:rsidR="000C6F89" w:rsidRPr="00246383" w:rsidRDefault="000C6F89" w:rsidP="00397A02">
            <w:pPr>
              <w:spacing w:line="360" w:lineRule="auto"/>
              <w:jc w:val="center"/>
              <w:rPr>
                <w:rFonts w:ascii="GHEA Grapalat" w:hAnsi="GHEA Grapalat"/>
                <w:sz w:val="20"/>
                <w:szCs w:val="20"/>
              </w:rPr>
            </w:pPr>
            <w:r w:rsidRPr="00246383">
              <w:rPr>
                <w:rFonts w:ascii="GHEA Grapalat" w:hAnsi="GHEA Grapalat"/>
                <w:sz w:val="20"/>
                <w:szCs w:val="20"/>
              </w:rPr>
              <w:t>3</w:t>
            </w:r>
          </w:p>
        </w:tc>
        <w:tc>
          <w:tcPr>
            <w:tcW w:w="4371" w:type="dxa"/>
          </w:tcPr>
          <w:p w14:paraId="4DC61901" w14:textId="77777777" w:rsidR="000C6F89" w:rsidRPr="00246383" w:rsidRDefault="000C6F89" w:rsidP="00397A02">
            <w:pPr>
              <w:rPr>
                <w:rFonts w:ascii="GHEA Grapalat" w:hAnsi="GHEA Grapalat"/>
                <w:sz w:val="20"/>
                <w:szCs w:val="20"/>
              </w:rPr>
            </w:pPr>
            <w:r w:rsidRPr="00246383">
              <w:rPr>
                <w:rFonts w:ascii="GHEA Grapalat" w:hAnsi="GHEA Grapalat"/>
                <w:sz w:val="20"/>
                <w:szCs w:val="20"/>
              </w:rPr>
              <w:t>Разборка асфальтобетонного покрытия на тротуарах по мере необходимости / толщиной не менее 3 см./ , правка щебеночной основы с помощью гальки с размером гранул до 20 мм или фрезерованной асфальтовой шлифовальной машины, очистка ремонтируемого покрытия от грязи, пыли и образовавшихся кусочков асфальтобетона, обработка основного покрытия битумной эмульсией и укладка мелкозернистого асфальтобетонного покрытия (толщиной не менее 3 см). Голень.сбор мусора погрузка в автомобиль и транспортировка</w:t>
            </w:r>
          </w:p>
        </w:tc>
        <w:tc>
          <w:tcPr>
            <w:tcW w:w="1283" w:type="dxa"/>
          </w:tcPr>
          <w:p w14:paraId="43BA1F9E" w14:textId="77777777" w:rsidR="000C6F89" w:rsidRPr="00246383" w:rsidRDefault="000C6F89" w:rsidP="00397A02">
            <w:pPr>
              <w:spacing w:line="360" w:lineRule="auto"/>
              <w:jc w:val="center"/>
            </w:pPr>
          </w:p>
          <w:p w14:paraId="565BCB96" w14:textId="77777777" w:rsidR="000C6F89" w:rsidRPr="00246383" w:rsidRDefault="000C6F89" w:rsidP="00397A02">
            <w:pPr>
              <w:spacing w:line="360" w:lineRule="auto"/>
              <w:jc w:val="center"/>
            </w:pPr>
          </w:p>
          <w:p w14:paraId="1A9E1582" w14:textId="77777777" w:rsidR="000C6F89" w:rsidRPr="00246383" w:rsidRDefault="000C6F89" w:rsidP="00397A02">
            <w:pPr>
              <w:spacing w:line="360" w:lineRule="auto"/>
              <w:jc w:val="center"/>
              <w:rPr>
                <w:rFonts w:ascii="GHEA Grapalat" w:hAnsi="GHEA Grapalat"/>
              </w:rPr>
            </w:pPr>
            <w:r w:rsidRPr="00246383">
              <w:t>м</w:t>
            </w:r>
            <w:r w:rsidRPr="00246383">
              <w:rPr>
                <w:vertAlign w:val="superscript"/>
              </w:rPr>
              <w:t>2</w:t>
            </w:r>
          </w:p>
        </w:tc>
        <w:tc>
          <w:tcPr>
            <w:tcW w:w="1371" w:type="dxa"/>
          </w:tcPr>
          <w:p w14:paraId="3DABD1CD" w14:textId="77777777" w:rsidR="000C6F89" w:rsidRPr="00246383" w:rsidRDefault="000C6F89" w:rsidP="00397A02">
            <w:pPr>
              <w:jc w:val="center"/>
              <w:rPr>
                <w:rFonts w:ascii="Sylfaen" w:hAnsi="Sylfaen"/>
              </w:rPr>
            </w:pPr>
          </w:p>
          <w:p w14:paraId="039C7A72" w14:textId="77777777" w:rsidR="000C6F89" w:rsidRPr="00246383" w:rsidRDefault="000C6F89" w:rsidP="00397A02">
            <w:pPr>
              <w:jc w:val="center"/>
              <w:rPr>
                <w:rFonts w:ascii="Sylfaen" w:hAnsi="Sylfaen"/>
              </w:rPr>
            </w:pPr>
          </w:p>
          <w:p w14:paraId="25121A24" w14:textId="77777777" w:rsidR="000C6F89" w:rsidRPr="00246383" w:rsidRDefault="000C6F89" w:rsidP="00397A02">
            <w:pPr>
              <w:jc w:val="center"/>
              <w:rPr>
                <w:rFonts w:ascii="Sylfaen" w:hAnsi="Sylfaen"/>
              </w:rPr>
            </w:pPr>
          </w:p>
          <w:p w14:paraId="4281AFCB" w14:textId="77777777" w:rsidR="000C6F89" w:rsidRPr="00246383" w:rsidRDefault="000C6F89" w:rsidP="00397A02">
            <w:pPr>
              <w:spacing w:line="360" w:lineRule="auto"/>
              <w:jc w:val="center"/>
              <w:rPr>
                <w:rFonts w:ascii="GHEA Grapalat" w:hAnsi="GHEA Grapalat"/>
              </w:rPr>
            </w:pPr>
            <w:r w:rsidRPr="00246383">
              <w:rPr>
                <w:rFonts w:ascii="Sylfaen" w:hAnsi="Sylfaen"/>
              </w:rPr>
              <w:t>2600</w:t>
            </w:r>
            <w:r w:rsidRPr="00246383">
              <w:rPr>
                <w:rFonts w:ascii="MS Mincho" w:eastAsia="MS Mincho" w:hAnsi="MS Mincho" w:cs="MS Mincho" w:hint="eastAsia"/>
              </w:rPr>
              <w:t>․</w:t>
            </w:r>
            <w:r w:rsidRPr="00246383">
              <w:rPr>
                <w:rFonts w:ascii="Sylfaen" w:hAnsi="Sylfaen"/>
              </w:rPr>
              <w:t>0</w:t>
            </w:r>
          </w:p>
        </w:tc>
        <w:tc>
          <w:tcPr>
            <w:tcW w:w="1370" w:type="dxa"/>
          </w:tcPr>
          <w:p w14:paraId="0441DAFD" w14:textId="77777777" w:rsidR="000C6F89" w:rsidRPr="00246383" w:rsidRDefault="000C6F89" w:rsidP="00397A02">
            <w:pPr>
              <w:jc w:val="center"/>
              <w:rPr>
                <w:rFonts w:ascii="Sylfaen" w:hAnsi="Sylfaen"/>
              </w:rPr>
            </w:pPr>
          </w:p>
          <w:p w14:paraId="6D7AC006" w14:textId="77777777" w:rsidR="000C6F89" w:rsidRPr="00246383" w:rsidRDefault="000C6F89" w:rsidP="00397A02">
            <w:pPr>
              <w:jc w:val="center"/>
              <w:rPr>
                <w:rFonts w:ascii="Sylfaen" w:hAnsi="Sylfaen"/>
              </w:rPr>
            </w:pPr>
          </w:p>
          <w:p w14:paraId="19259527" w14:textId="77777777" w:rsidR="000C6F89" w:rsidRPr="00246383" w:rsidRDefault="000C6F89" w:rsidP="00397A02">
            <w:pPr>
              <w:jc w:val="center"/>
              <w:rPr>
                <w:rFonts w:ascii="Sylfaen" w:hAnsi="Sylfaen"/>
              </w:rPr>
            </w:pPr>
          </w:p>
          <w:p w14:paraId="51D7AD18" w14:textId="77777777" w:rsidR="000C6F89" w:rsidRPr="00246383" w:rsidRDefault="000C6F89" w:rsidP="00397A02">
            <w:pPr>
              <w:spacing w:line="360" w:lineRule="auto"/>
              <w:jc w:val="center"/>
              <w:rPr>
                <w:rFonts w:ascii="GHEA Grapalat" w:hAnsi="GHEA Grapalat"/>
              </w:rPr>
            </w:pPr>
            <w:r w:rsidRPr="00246383">
              <w:rPr>
                <w:rFonts w:ascii="Sylfaen" w:hAnsi="Sylfaen"/>
              </w:rPr>
              <w:t>1000</w:t>
            </w:r>
          </w:p>
        </w:tc>
        <w:tc>
          <w:tcPr>
            <w:tcW w:w="1596" w:type="dxa"/>
          </w:tcPr>
          <w:p w14:paraId="5A1846D6" w14:textId="77777777" w:rsidR="000C6F89" w:rsidRPr="00246383" w:rsidRDefault="000C6F89" w:rsidP="00397A02">
            <w:pPr>
              <w:rPr>
                <w:rFonts w:ascii="Sylfaen" w:hAnsi="Sylfaen"/>
              </w:rPr>
            </w:pPr>
          </w:p>
          <w:p w14:paraId="706266C4" w14:textId="77777777" w:rsidR="000C6F89" w:rsidRPr="00246383" w:rsidRDefault="000C6F89" w:rsidP="00397A02">
            <w:pPr>
              <w:rPr>
                <w:rFonts w:ascii="Sylfaen" w:hAnsi="Sylfaen"/>
              </w:rPr>
            </w:pPr>
          </w:p>
          <w:p w14:paraId="0A0D640B" w14:textId="77777777" w:rsidR="000C6F89" w:rsidRPr="00246383" w:rsidRDefault="000C6F89" w:rsidP="00397A02">
            <w:pPr>
              <w:rPr>
                <w:rFonts w:ascii="Sylfaen" w:hAnsi="Sylfaen"/>
              </w:rPr>
            </w:pPr>
          </w:p>
          <w:p w14:paraId="3EC3B0C5" w14:textId="77777777" w:rsidR="000C6F89" w:rsidRPr="00246383" w:rsidRDefault="000C6F89" w:rsidP="00397A02">
            <w:pPr>
              <w:spacing w:line="360" w:lineRule="auto"/>
              <w:jc w:val="center"/>
              <w:rPr>
                <w:rFonts w:ascii="GHEA Grapalat" w:hAnsi="GHEA Grapalat"/>
              </w:rPr>
            </w:pPr>
            <w:r w:rsidRPr="00246383">
              <w:rPr>
                <w:rFonts w:ascii="Sylfaen" w:hAnsi="Sylfaen"/>
              </w:rPr>
              <w:t>2600000</w:t>
            </w:r>
          </w:p>
        </w:tc>
      </w:tr>
      <w:tr w:rsidR="000C6F89" w:rsidRPr="00246383" w14:paraId="720F9EB3" w14:textId="77777777" w:rsidTr="00397A02">
        <w:tc>
          <w:tcPr>
            <w:tcW w:w="619" w:type="dxa"/>
          </w:tcPr>
          <w:p w14:paraId="52EB4911" w14:textId="77777777" w:rsidR="000C6F89" w:rsidRPr="00246383" w:rsidRDefault="000C6F89" w:rsidP="00397A02">
            <w:pPr>
              <w:spacing w:line="360" w:lineRule="auto"/>
              <w:jc w:val="center"/>
              <w:rPr>
                <w:rFonts w:ascii="GHEA Grapalat" w:hAnsi="GHEA Grapalat"/>
                <w:sz w:val="20"/>
                <w:szCs w:val="20"/>
                <w:lang w:val="hy-AM"/>
              </w:rPr>
            </w:pPr>
          </w:p>
        </w:tc>
        <w:tc>
          <w:tcPr>
            <w:tcW w:w="4371" w:type="dxa"/>
          </w:tcPr>
          <w:p w14:paraId="275EEFF6" w14:textId="77777777" w:rsidR="000C6F89" w:rsidRPr="00246383" w:rsidRDefault="000C6F89" w:rsidP="00397A02">
            <w:pPr>
              <w:spacing w:line="360" w:lineRule="auto"/>
              <w:rPr>
                <w:rFonts w:ascii="GHEA Grapalat" w:hAnsi="GHEA Grapalat"/>
                <w:b/>
                <w:bCs/>
                <w:sz w:val="20"/>
                <w:szCs w:val="20"/>
              </w:rPr>
            </w:pPr>
            <w:r w:rsidRPr="00246383">
              <w:rPr>
                <w:b/>
                <w:bCs/>
                <w:sz w:val="20"/>
                <w:szCs w:val="20"/>
              </w:rPr>
              <w:t>Всего без НДС / тыс. драмов/</w:t>
            </w:r>
          </w:p>
        </w:tc>
        <w:tc>
          <w:tcPr>
            <w:tcW w:w="1283" w:type="dxa"/>
          </w:tcPr>
          <w:p w14:paraId="00288198" w14:textId="77777777" w:rsidR="000C6F89" w:rsidRPr="00246383" w:rsidRDefault="000C6F89" w:rsidP="00397A02">
            <w:pPr>
              <w:spacing w:line="360" w:lineRule="auto"/>
              <w:jc w:val="center"/>
              <w:rPr>
                <w:rFonts w:ascii="GHEA Grapalat" w:hAnsi="GHEA Grapalat"/>
                <w:sz w:val="20"/>
                <w:szCs w:val="20"/>
              </w:rPr>
            </w:pPr>
          </w:p>
        </w:tc>
        <w:tc>
          <w:tcPr>
            <w:tcW w:w="1371" w:type="dxa"/>
          </w:tcPr>
          <w:p w14:paraId="2D0053CD" w14:textId="77777777" w:rsidR="000C6F89" w:rsidRPr="00246383" w:rsidRDefault="000C6F89" w:rsidP="00397A02">
            <w:pPr>
              <w:spacing w:line="360" w:lineRule="auto"/>
              <w:jc w:val="center"/>
              <w:rPr>
                <w:rFonts w:ascii="GHEA Grapalat" w:hAnsi="GHEA Grapalat"/>
                <w:sz w:val="20"/>
                <w:szCs w:val="20"/>
              </w:rPr>
            </w:pPr>
          </w:p>
        </w:tc>
        <w:tc>
          <w:tcPr>
            <w:tcW w:w="1370" w:type="dxa"/>
          </w:tcPr>
          <w:p w14:paraId="009BA011" w14:textId="77777777" w:rsidR="000C6F89" w:rsidRPr="00246383" w:rsidRDefault="000C6F89" w:rsidP="00397A02">
            <w:pPr>
              <w:spacing w:line="360" w:lineRule="auto"/>
              <w:jc w:val="center"/>
              <w:rPr>
                <w:rFonts w:ascii="GHEA Grapalat" w:hAnsi="GHEA Grapalat"/>
                <w:sz w:val="20"/>
                <w:szCs w:val="20"/>
              </w:rPr>
            </w:pPr>
          </w:p>
        </w:tc>
        <w:tc>
          <w:tcPr>
            <w:tcW w:w="1596" w:type="dxa"/>
          </w:tcPr>
          <w:p w14:paraId="6D585DB3" w14:textId="77777777" w:rsidR="000C6F89" w:rsidRPr="00246383" w:rsidRDefault="000C6F89" w:rsidP="00397A02">
            <w:pPr>
              <w:spacing w:line="360" w:lineRule="auto"/>
              <w:jc w:val="center"/>
              <w:rPr>
                <w:rFonts w:ascii="GHEA Grapalat" w:hAnsi="GHEA Grapalat"/>
              </w:rPr>
            </w:pPr>
            <w:r w:rsidRPr="00246383">
              <w:rPr>
                <w:rFonts w:ascii="Sylfaen" w:hAnsi="Sylfaen"/>
                <w:b/>
                <w:bCs/>
              </w:rPr>
              <w:t>115966664</w:t>
            </w:r>
            <w:r w:rsidRPr="00246383">
              <w:rPr>
                <w:rFonts w:ascii="Microsoft YaHei" w:eastAsia="Microsoft YaHei" w:hAnsi="Microsoft YaHei" w:cs="Microsoft YaHei"/>
                <w:b/>
                <w:bCs/>
              </w:rPr>
              <w:t>․</w:t>
            </w:r>
            <w:r w:rsidRPr="00246383">
              <w:rPr>
                <w:rFonts w:ascii="Sylfaen" w:hAnsi="Sylfaen"/>
                <w:b/>
                <w:bCs/>
              </w:rPr>
              <w:t>6</w:t>
            </w:r>
          </w:p>
        </w:tc>
      </w:tr>
      <w:tr w:rsidR="000C6F89" w:rsidRPr="00246383" w14:paraId="16DB1838" w14:textId="77777777" w:rsidTr="00397A02">
        <w:tc>
          <w:tcPr>
            <w:tcW w:w="619" w:type="dxa"/>
          </w:tcPr>
          <w:p w14:paraId="5C483C60" w14:textId="77777777" w:rsidR="000C6F89" w:rsidRPr="00246383" w:rsidRDefault="000C6F89" w:rsidP="00397A02">
            <w:pPr>
              <w:spacing w:line="360" w:lineRule="auto"/>
              <w:jc w:val="center"/>
              <w:rPr>
                <w:rFonts w:ascii="GHEA Grapalat" w:hAnsi="GHEA Grapalat"/>
                <w:sz w:val="20"/>
                <w:szCs w:val="20"/>
                <w:lang w:val="hy-AM"/>
              </w:rPr>
            </w:pPr>
          </w:p>
        </w:tc>
        <w:tc>
          <w:tcPr>
            <w:tcW w:w="4371" w:type="dxa"/>
          </w:tcPr>
          <w:p w14:paraId="5A4118BF" w14:textId="77777777" w:rsidR="000C6F89" w:rsidRPr="00246383" w:rsidRDefault="000C6F89" w:rsidP="00397A02">
            <w:pPr>
              <w:spacing w:line="360" w:lineRule="auto"/>
              <w:rPr>
                <w:rFonts w:ascii="GHEA Grapalat" w:hAnsi="GHEA Grapalat"/>
                <w:b/>
                <w:bCs/>
                <w:sz w:val="20"/>
                <w:szCs w:val="20"/>
              </w:rPr>
            </w:pPr>
            <w:r w:rsidRPr="00246383">
              <w:rPr>
                <w:b/>
                <w:bCs/>
                <w:sz w:val="20"/>
                <w:szCs w:val="20"/>
              </w:rPr>
              <w:t>НДС 20 %</w:t>
            </w:r>
          </w:p>
        </w:tc>
        <w:tc>
          <w:tcPr>
            <w:tcW w:w="1283" w:type="dxa"/>
          </w:tcPr>
          <w:p w14:paraId="0E5F4A7B" w14:textId="77777777" w:rsidR="000C6F89" w:rsidRPr="00246383" w:rsidRDefault="000C6F89" w:rsidP="00397A02">
            <w:pPr>
              <w:spacing w:line="360" w:lineRule="auto"/>
              <w:jc w:val="center"/>
              <w:rPr>
                <w:rFonts w:ascii="GHEA Grapalat" w:hAnsi="GHEA Grapalat"/>
                <w:sz w:val="20"/>
                <w:szCs w:val="20"/>
              </w:rPr>
            </w:pPr>
          </w:p>
        </w:tc>
        <w:tc>
          <w:tcPr>
            <w:tcW w:w="1371" w:type="dxa"/>
          </w:tcPr>
          <w:p w14:paraId="78B90428" w14:textId="77777777" w:rsidR="000C6F89" w:rsidRPr="00246383" w:rsidRDefault="000C6F89" w:rsidP="00397A02">
            <w:pPr>
              <w:spacing w:line="360" w:lineRule="auto"/>
              <w:jc w:val="center"/>
              <w:rPr>
                <w:rFonts w:ascii="GHEA Grapalat" w:hAnsi="GHEA Grapalat"/>
                <w:sz w:val="20"/>
                <w:szCs w:val="20"/>
              </w:rPr>
            </w:pPr>
          </w:p>
        </w:tc>
        <w:tc>
          <w:tcPr>
            <w:tcW w:w="1370" w:type="dxa"/>
          </w:tcPr>
          <w:p w14:paraId="6CE16A90" w14:textId="77777777" w:rsidR="000C6F89" w:rsidRPr="00246383" w:rsidRDefault="000C6F89" w:rsidP="00397A02">
            <w:pPr>
              <w:spacing w:line="360" w:lineRule="auto"/>
              <w:jc w:val="center"/>
              <w:rPr>
                <w:rFonts w:ascii="GHEA Grapalat" w:hAnsi="GHEA Grapalat"/>
                <w:sz w:val="20"/>
                <w:szCs w:val="20"/>
              </w:rPr>
            </w:pPr>
          </w:p>
        </w:tc>
        <w:tc>
          <w:tcPr>
            <w:tcW w:w="1596" w:type="dxa"/>
          </w:tcPr>
          <w:p w14:paraId="1EC21638" w14:textId="77777777" w:rsidR="000C6F89" w:rsidRPr="00246383" w:rsidRDefault="000C6F89" w:rsidP="00397A02">
            <w:pPr>
              <w:spacing w:line="360" w:lineRule="auto"/>
              <w:jc w:val="center"/>
              <w:rPr>
                <w:rFonts w:ascii="GHEA Grapalat" w:hAnsi="GHEA Grapalat"/>
              </w:rPr>
            </w:pPr>
            <w:r w:rsidRPr="00246383">
              <w:rPr>
                <w:rFonts w:ascii="Sylfaen" w:hAnsi="Sylfaen"/>
                <w:b/>
                <w:bCs/>
              </w:rPr>
              <w:t>23193332</w:t>
            </w:r>
            <w:r w:rsidRPr="00246383">
              <w:rPr>
                <w:rFonts w:ascii="Microsoft YaHei" w:eastAsia="Microsoft YaHei" w:hAnsi="Microsoft YaHei" w:cs="Microsoft YaHei" w:hint="eastAsia"/>
                <w:b/>
                <w:bCs/>
              </w:rPr>
              <w:t>․</w:t>
            </w:r>
            <w:r w:rsidRPr="00246383">
              <w:rPr>
                <w:rFonts w:ascii="Sylfaen" w:hAnsi="Sylfaen"/>
                <w:b/>
                <w:bCs/>
              </w:rPr>
              <w:t>92</w:t>
            </w:r>
          </w:p>
        </w:tc>
      </w:tr>
      <w:tr w:rsidR="000C6F89" w:rsidRPr="00246383" w14:paraId="493B3A8A" w14:textId="77777777" w:rsidTr="00397A02">
        <w:tc>
          <w:tcPr>
            <w:tcW w:w="619" w:type="dxa"/>
          </w:tcPr>
          <w:p w14:paraId="6E3CE6D2" w14:textId="77777777" w:rsidR="000C6F89" w:rsidRPr="00246383" w:rsidRDefault="000C6F89" w:rsidP="00397A02">
            <w:pPr>
              <w:spacing w:line="360" w:lineRule="auto"/>
              <w:jc w:val="center"/>
              <w:rPr>
                <w:rFonts w:ascii="GHEA Grapalat" w:hAnsi="GHEA Grapalat"/>
                <w:sz w:val="20"/>
                <w:szCs w:val="20"/>
                <w:lang w:val="hy-AM"/>
              </w:rPr>
            </w:pPr>
          </w:p>
        </w:tc>
        <w:tc>
          <w:tcPr>
            <w:tcW w:w="4371" w:type="dxa"/>
          </w:tcPr>
          <w:p w14:paraId="316FF542" w14:textId="77777777" w:rsidR="000C6F89" w:rsidRPr="00246383" w:rsidRDefault="000C6F89" w:rsidP="00397A02">
            <w:pPr>
              <w:spacing w:line="360" w:lineRule="auto"/>
              <w:rPr>
                <w:rFonts w:ascii="GHEA Grapalat" w:hAnsi="GHEA Grapalat"/>
                <w:b/>
                <w:bCs/>
                <w:sz w:val="20"/>
                <w:szCs w:val="20"/>
              </w:rPr>
            </w:pPr>
            <w:r w:rsidRPr="00246383">
              <w:rPr>
                <w:b/>
                <w:bCs/>
                <w:sz w:val="20"/>
                <w:szCs w:val="20"/>
              </w:rPr>
              <w:t>Всего</w:t>
            </w:r>
          </w:p>
        </w:tc>
        <w:tc>
          <w:tcPr>
            <w:tcW w:w="1283" w:type="dxa"/>
          </w:tcPr>
          <w:p w14:paraId="2F20BF44" w14:textId="77777777" w:rsidR="000C6F89" w:rsidRPr="00246383" w:rsidRDefault="000C6F89" w:rsidP="00397A02">
            <w:pPr>
              <w:spacing w:line="360" w:lineRule="auto"/>
              <w:jc w:val="center"/>
              <w:rPr>
                <w:rFonts w:ascii="GHEA Grapalat" w:hAnsi="GHEA Grapalat"/>
                <w:sz w:val="20"/>
                <w:szCs w:val="20"/>
              </w:rPr>
            </w:pPr>
          </w:p>
        </w:tc>
        <w:tc>
          <w:tcPr>
            <w:tcW w:w="1371" w:type="dxa"/>
          </w:tcPr>
          <w:p w14:paraId="165668D3" w14:textId="77777777" w:rsidR="000C6F89" w:rsidRPr="00246383" w:rsidRDefault="000C6F89" w:rsidP="00397A02">
            <w:pPr>
              <w:spacing w:line="360" w:lineRule="auto"/>
              <w:jc w:val="center"/>
              <w:rPr>
                <w:rFonts w:ascii="GHEA Grapalat" w:hAnsi="GHEA Grapalat"/>
                <w:sz w:val="20"/>
                <w:szCs w:val="20"/>
              </w:rPr>
            </w:pPr>
          </w:p>
        </w:tc>
        <w:tc>
          <w:tcPr>
            <w:tcW w:w="1370" w:type="dxa"/>
          </w:tcPr>
          <w:p w14:paraId="0C002752" w14:textId="77777777" w:rsidR="000C6F89" w:rsidRPr="00246383" w:rsidRDefault="000C6F89" w:rsidP="00397A02">
            <w:pPr>
              <w:spacing w:line="360" w:lineRule="auto"/>
              <w:jc w:val="center"/>
              <w:rPr>
                <w:rFonts w:ascii="GHEA Grapalat" w:hAnsi="GHEA Grapalat"/>
                <w:sz w:val="20"/>
                <w:szCs w:val="20"/>
              </w:rPr>
            </w:pPr>
          </w:p>
        </w:tc>
        <w:tc>
          <w:tcPr>
            <w:tcW w:w="1596" w:type="dxa"/>
          </w:tcPr>
          <w:p w14:paraId="7CF11EE5" w14:textId="77777777" w:rsidR="000C6F89" w:rsidRPr="00246383" w:rsidRDefault="000C6F89" w:rsidP="00397A02">
            <w:pPr>
              <w:spacing w:line="360" w:lineRule="auto"/>
              <w:jc w:val="center"/>
              <w:rPr>
                <w:rFonts w:ascii="GHEA Grapalat" w:hAnsi="GHEA Grapalat"/>
                <w:b/>
                <w:bCs/>
              </w:rPr>
            </w:pPr>
            <w:r w:rsidRPr="00246383">
              <w:rPr>
                <w:rFonts w:ascii="Sylfaen" w:hAnsi="Sylfaen"/>
                <w:b/>
                <w:bCs/>
              </w:rPr>
              <w:t>139159997</w:t>
            </w:r>
            <w:r w:rsidRPr="00246383">
              <w:rPr>
                <w:rFonts w:ascii="Microsoft YaHei" w:eastAsia="Microsoft YaHei" w:hAnsi="Microsoft YaHei" w:cs="Microsoft YaHei"/>
                <w:b/>
                <w:bCs/>
              </w:rPr>
              <w:t>․</w:t>
            </w:r>
            <w:r w:rsidRPr="00246383">
              <w:rPr>
                <w:rFonts w:ascii="Sylfaen" w:hAnsi="Sylfaen"/>
                <w:b/>
                <w:bCs/>
              </w:rPr>
              <w:t>52</w:t>
            </w:r>
          </w:p>
        </w:tc>
      </w:tr>
    </w:tbl>
    <w:p w14:paraId="563E69B8" w14:textId="77777777" w:rsidR="008D5556" w:rsidRDefault="008D5556" w:rsidP="00E67857">
      <w:pPr>
        <w:tabs>
          <w:tab w:val="left" w:pos="9980"/>
        </w:tabs>
        <w:jc w:val="center"/>
        <w:rPr>
          <w:rFonts w:ascii="GHEA Grapalat" w:hAnsi="GHEA Grapalat" w:cs="Sylfaen"/>
          <w:b/>
        </w:rPr>
      </w:pPr>
    </w:p>
    <w:p w14:paraId="1A18FB9C" w14:textId="77777777" w:rsidR="008D5556" w:rsidRDefault="008D5556" w:rsidP="00E67857">
      <w:pPr>
        <w:tabs>
          <w:tab w:val="left" w:pos="9980"/>
        </w:tabs>
        <w:jc w:val="center"/>
        <w:rPr>
          <w:rFonts w:ascii="GHEA Grapalat" w:hAnsi="GHEA Grapalat" w:cs="Sylfaen"/>
          <w:b/>
        </w:rPr>
      </w:pPr>
    </w:p>
    <w:p w14:paraId="0A8FA6C0" w14:textId="77777777" w:rsidR="008D5556" w:rsidRDefault="008D5556" w:rsidP="00E67857">
      <w:pPr>
        <w:tabs>
          <w:tab w:val="left" w:pos="9980"/>
        </w:tabs>
        <w:jc w:val="center"/>
        <w:rPr>
          <w:rFonts w:ascii="GHEA Grapalat" w:hAnsi="GHEA Grapalat" w:cs="Sylfaen"/>
          <w:b/>
        </w:rPr>
      </w:pPr>
    </w:p>
    <w:p w14:paraId="53908C73" w14:textId="77777777" w:rsidR="008D5556" w:rsidRDefault="008D5556" w:rsidP="00E67857">
      <w:pPr>
        <w:tabs>
          <w:tab w:val="left" w:pos="9980"/>
        </w:tabs>
        <w:jc w:val="center"/>
        <w:rPr>
          <w:rFonts w:ascii="GHEA Grapalat" w:hAnsi="GHEA Grapalat" w:cs="Sylfaen"/>
          <w:b/>
        </w:rPr>
      </w:pPr>
    </w:p>
    <w:p w14:paraId="338B91C3" w14:textId="77777777" w:rsidR="008D5556" w:rsidRPr="008D5556" w:rsidRDefault="008D5556" w:rsidP="00E67857">
      <w:pPr>
        <w:tabs>
          <w:tab w:val="left" w:pos="9980"/>
        </w:tabs>
        <w:jc w:val="center"/>
        <w:rPr>
          <w:rFonts w:ascii="GHEA Grapalat" w:hAnsi="GHEA Grapalat" w:cs="Sylfaen"/>
          <w:b/>
        </w:rPr>
      </w:pPr>
    </w:p>
    <w:tbl>
      <w:tblPr>
        <w:tblW w:w="9639" w:type="dxa"/>
        <w:jc w:val="center"/>
        <w:tblLayout w:type="fixed"/>
        <w:tblLook w:val="0000" w:firstRow="0" w:lastRow="0" w:firstColumn="0" w:lastColumn="0" w:noHBand="0" w:noVBand="0"/>
      </w:tblPr>
      <w:tblGrid>
        <w:gridCol w:w="4536"/>
        <w:gridCol w:w="760"/>
        <w:gridCol w:w="4343"/>
      </w:tblGrid>
      <w:tr w:rsidR="002038B0" w:rsidRPr="009F3DC7" w14:paraId="28BE15FB" w14:textId="77777777" w:rsidTr="003066CC">
        <w:trPr>
          <w:jc w:val="center"/>
        </w:trPr>
        <w:tc>
          <w:tcPr>
            <w:tcW w:w="4536" w:type="dxa"/>
          </w:tcPr>
          <w:p w14:paraId="110304C6"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ЗАКАЗЧИК</w:t>
            </w:r>
          </w:p>
          <w:p w14:paraId="3BDAEA1C"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______________________</w:t>
            </w:r>
          </w:p>
          <w:p w14:paraId="58540744"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2AA7A667"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c>
          <w:tcPr>
            <w:tcW w:w="760" w:type="dxa"/>
          </w:tcPr>
          <w:p w14:paraId="7CA78A11" w14:textId="77777777" w:rsidR="002038B0" w:rsidRPr="009F3DC7" w:rsidRDefault="002038B0" w:rsidP="00E67857">
            <w:pPr>
              <w:widowControl w:val="0"/>
              <w:jc w:val="center"/>
              <w:rPr>
                <w:rFonts w:ascii="GHEA Grapalat" w:hAnsi="GHEA Grapalat"/>
              </w:rPr>
            </w:pPr>
          </w:p>
        </w:tc>
        <w:tc>
          <w:tcPr>
            <w:tcW w:w="4343" w:type="dxa"/>
          </w:tcPr>
          <w:p w14:paraId="4268A769"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ПОДРЯДЧИК</w:t>
            </w:r>
          </w:p>
          <w:p w14:paraId="43EB3D16"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w:t>
            </w:r>
          </w:p>
          <w:p w14:paraId="32935BF2"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5A3B1C6B"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r>
    </w:tbl>
    <w:p w14:paraId="3904D00D" w14:textId="77777777" w:rsidR="0089352B" w:rsidRDefault="0089352B" w:rsidP="00E67857">
      <w:pPr>
        <w:jc w:val="right"/>
        <w:rPr>
          <w:rFonts w:ascii="GHEA Grapalat" w:hAnsi="GHEA Grapalat"/>
          <w:i/>
        </w:rPr>
      </w:pPr>
    </w:p>
    <w:p w14:paraId="42F8BC17" w14:textId="77777777" w:rsidR="002038B0" w:rsidRDefault="002038B0" w:rsidP="00E67857">
      <w:pPr>
        <w:jc w:val="right"/>
        <w:rPr>
          <w:rFonts w:ascii="GHEA Grapalat" w:hAnsi="GHEA Grapalat"/>
          <w:i/>
        </w:rPr>
      </w:pPr>
    </w:p>
    <w:p w14:paraId="55995C45" w14:textId="77777777" w:rsidR="002038B0" w:rsidRDefault="002038B0" w:rsidP="00E67857">
      <w:pPr>
        <w:jc w:val="right"/>
        <w:rPr>
          <w:rFonts w:ascii="GHEA Grapalat" w:hAnsi="GHEA Grapalat"/>
          <w:i/>
        </w:rPr>
      </w:pPr>
    </w:p>
    <w:p w14:paraId="75D7C489" w14:textId="77777777" w:rsidR="002038B0" w:rsidRDefault="002038B0" w:rsidP="00E67857">
      <w:pPr>
        <w:jc w:val="right"/>
        <w:rPr>
          <w:rFonts w:ascii="GHEA Grapalat" w:hAnsi="GHEA Grapalat"/>
          <w:i/>
        </w:rPr>
      </w:pPr>
    </w:p>
    <w:p w14:paraId="7F5607E4" w14:textId="77777777" w:rsidR="002038B0" w:rsidRDefault="002038B0" w:rsidP="00E67857">
      <w:pPr>
        <w:jc w:val="right"/>
        <w:rPr>
          <w:rFonts w:ascii="GHEA Grapalat" w:hAnsi="GHEA Grapalat"/>
          <w:i/>
        </w:rPr>
      </w:pPr>
    </w:p>
    <w:p w14:paraId="2F0D47E6" w14:textId="77777777" w:rsidR="002038B0" w:rsidRDefault="002038B0" w:rsidP="00E67857">
      <w:pPr>
        <w:jc w:val="right"/>
        <w:rPr>
          <w:rFonts w:ascii="GHEA Grapalat" w:hAnsi="GHEA Grapalat"/>
          <w:i/>
        </w:rPr>
      </w:pPr>
    </w:p>
    <w:p w14:paraId="39C83940" w14:textId="77777777" w:rsidR="002038B0" w:rsidRDefault="002038B0" w:rsidP="00E67857">
      <w:pPr>
        <w:jc w:val="right"/>
        <w:rPr>
          <w:rFonts w:ascii="GHEA Grapalat" w:hAnsi="GHEA Grapalat"/>
          <w:i/>
        </w:rPr>
      </w:pPr>
    </w:p>
    <w:p w14:paraId="7EBCECB9" w14:textId="77777777" w:rsidR="002038B0" w:rsidRDefault="002038B0" w:rsidP="00E67857">
      <w:pPr>
        <w:jc w:val="right"/>
        <w:rPr>
          <w:rFonts w:ascii="GHEA Grapalat" w:hAnsi="GHEA Grapalat"/>
          <w:i/>
        </w:rPr>
      </w:pPr>
    </w:p>
    <w:p w14:paraId="128ACA84" w14:textId="77777777" w:rsidR="002038B0" w:rsidRDefault="002038B0" w:rsidP="00E67857">
      <w:pPr>
        <w:jc w:val="right"/>
        <w:rPr>
          <w:rFonts w:ascii="GHEA Grapalat" w:hAnsi="GHEA Grapalat"/>
          <w:i/>
        </w:rPr>
      </w:pPr>
    </w:p>
    <w:p w14:paraId="059CA73F" w14:textId="77777777" w:rsidR="002038B0" w:rsidRDefault="002038B0" w:rsidP="00E67857">
      <w:pPr>
        <w:jc w:val="right"/>
        <w:rPr>
          <w:rFonts w:ascii="GHEA Grapalat" w:hAnsi="GHEA Grapalat"/>
          <w:i/>
        </w:rPr>
      </w:pPr>
    </w:p>
    <w:p w14:paraId="64F8A6BF" w14:textId="77777777" w:rsidR="002038B0" w:rsidRDefault="002038B0" w:rsidP="00E67857">
      <w:pPr>
        <w:jc w:val="right"/>
        <w:rPr>
          <w:rFonts w:ascii="GHEA Grapalat" w:hAnsi="GHEA Grapalat"/>
          <w:i/>
        </w:rPr>
      </w:pPr>
    </w:p>
    <w:p w14:paraId="585A25E9" w14:textId="77777777" w:rsidR="002038B0" w:rsidRDefault="002038B0" w:rsidP="00E67857">
      <w:pPr>
        <w:jc w:val="right"/>
        <w:rPr>
          <w:rFonts w:ascii="GHEA Grapalat" w:hAnsi="GHEA Grapalat"/>
          <w:i/>
        </w:rPr>
      </w:pPr>
    </w:p>
    <w:p w14:paraId="1919EE30" w14:textId="77777777" w:rsidR="002038B0" w:rsidRDefault="002038B0" w:rsidP="00E67857">
      <w:pPr>
        <w:jc w:val="right"/>
        <w:rPr>
          <w:rFonts w:ascii="GHEA Grapalat" w:hAnsi="GHEA Grapalat"/>
          <w:i/>
        </w:rPr>
      </w:pPr>
    </w:p>
    <w:p w14:paraId="53647CE2" w14:textId="77777777" w:rsidR="002038B0" w:rsidRDefault="002038B0" w:rsidP="00E67857">
      <w:pPr>
        <w:jc w:val="right"/>
        <w:rPr>
          <w:rFonts w:ascii="GHEA Grapalat" w:hAnsi="GHEA Grapalat"/>
          <w:i/>
        </w:rPr>
      </w:pPr>
    </w:p>
    <w:p w14:paraId="190C777B" w14:textId="77777777" w:rsidR="002038B0" w:rsidRDefault="002038B0" w:rsidP="00E67857">
      <w:pPr>
        <w:jc w:val="right"/>
        <w:rPr>
          <w:rFonts w:ascii="GHEA Grapalat" w:hAnsi="GHEA Grapalat"/>
          <w:i/>
        </w:rPr>
      </w:pPr>
    </w:p>
    <w:p w14:paraId="40570E6C" w14:textId="77777777" w:rsidR="002038B0" w:rsidRDefault="002038B0" w:rsidP="00E67857">
      <w:pPr>
        <w:jc w:val="right"/>
        <w:rPr>
          <w:rFonts w:ascii="GHEA Grapalat" w:hAnsi="GHEA Grapalat"/>
          <w:i/>
        </w:rPr>
      </w:pPr>
    </w:p>
    <w:p w14:paraId="00992275" w14:textId="77777777" w:rsidR="002038B0" w:rsidRDefault="002038B0" w:rsidP="00E67857">
      <w:pPr>
        <w:jc w:val="right"/>
        <w:rPr>
          <w:rFonts w:ascii="GHEA Grapalat" w:hAnsi="GHEA Grapalat"/>
          <w:i/>
        </w:rPr>
      </w:pPr>
    </w:p>
    <w:p w14:paraId="54D5A069" w14:textId="77777777" w:rsidR="002038B0" w:rsidRDefault="002038B0" w:rsidP="00E67857">
      <w:pPr>
        <w:jc w:val="right"/>
        <w:rPr>
          <w:rFonts w:ascii="GHEA Grapalat" w:hAnsi="GHEA Grapalat"/>
          <w:i/>
        </w:rPr>
      </w:pPr>
    </w:p>
    <w:p w14:paraId="65C563BB" w14:textId="77777777" w:rsidR="002038B0" w:rsidRDefault="002038B0" w:rsidP="00E67857">
      <w:pPr>
        <w:jc w:val="right"/>
        <w:rPr>
          <w:rFonts w:ascii="GHEA Grapalat" w:hAnsi="GHEA Grapalat"/>
          <w:i/>
        </w:rPr>
      </w:pPr>
    </w:p>
    <w:p w14:paraId="0ED7FA6D" w14:textId="77777777" w:rsidR="002038B0" w:rsidRDefault="002038B0" w:rsidP="00E67857">
      <w:pPr>
        <w:jc w:val="right"/>
        <w:rPr>
          <w:rFonts w:ascii="GHEA Grapalat" w:hAnsi="GHEA Grapalat"/>
          <w:i/>
        </w:rPr>
      </w:pPr>
    </w:p>
    <w:p w14:paraId="643703A9" w14:textId="77777777" w:rsidR="002038B0" w:rsidRDefault="002038B0" w:rsidP="00E67857">
      <w:pPr>
        <w:jc w:val="right"/>
        <w:rPr>
          <w:rFonts w:ascii="GHEA Grapalat" w:hAnsi="GHEA Grapalat"/>
          <w:i/>
        </w:rPr>
      </w:pPr>
    </w:p>
    <w:p w14:paraId="2E26EB28" w14:textId="77777777" w:rsidR="002038B0" w:rsidRDefault="002038B0" w:rsidP="00E67857">
      <w:pPr>
        <w:jc w:val="right"/>
        <w:rPr>
          <w:rFonts w:ascii="GHEA Grapalat" w:hAnsi="GHEA Grapalat"/>
          <w:i/>
        </w:rPr>
      </w:pPr>
    </w:p>
    <w:p w14:paraId="08E056E5" w14:textId="77777777" w:rsidR="002038B0" w:rsidRDefault="002038B0" w:rsidP="00E67857">
      <w:pPr>
        <w:jc w:val="right"/>
        <w:rPr>
          <w:rFonts w:ascii="GHEA Grapalat" w:hAnsi="GHEA Grapalat"/>
          <w:i/>
        </w:rPr>
      </w:pPr>
    </w:p>
    <w:p w14:paraId="399C52F7" w14:textId="77777777" w:rsidR="002038B0" w:rsidRDefault="002038B0" w:rsidP="00E67857">
      <w:pPr>
        <w:jc w:val="right"/>
        <w:rPr>
          <w:rFonts w:ascii="GHEA Grapalat" w:hAnsi="GHEA Grapalat"/>
          <w:i/>
        </w:rPr>
      </w:pPr>
    </w:p>
    <w:p w14:paraId="31AB47DF" w14:textId="77777777" w:rsidR="002038B0" w:rsidRDefault="002038B0" w:rsidP="00E67857">
      <w:pPr>
        <w:jc w:val="right"/>
        <w:rPr>
          <w:rFonts w:ascii="GHEA Grapalat" w:hAnsi="GHEA Grapalat"/>
          <w:i/>
        </w:rPr>
      </w:pPr>
    </w:p>
    <w:p w14:paraId="45056F5A" w14:textId="77777777" w:rsidR="002038B0" w:rsidRDefault="002038B0" w:rsidP="00E67857">
      <w:pPr>
        <w:jc w:val="right"/>
        <w:rPr>
          <w:rFonts w:ascii="GHEA Grapalat" w:hAnsi="GHEA Grapalat"/>
          <w:i/>
        </w:rPr>
      </w:pPr>
    </w:p>
    <w:p w14:paraId="0F09CF04" w14:textId="77777777" w:rsidR="000C6F89" w:rsidRDefault="000C6F89" w:rsidP="00E67857">
      <w:pPr>
        <w:jc w:val="right"/>
        <w:rPr>
          <w:rFonts w:ascii="GHEA Grapalat" w:hAnsi="GHEA Grapalat"/>
          <w:i/>
        </w:rPr>
      </w:pPr>
    </w:p>
    <w:p w14:paraId="6837E396" w14:textId="77777777" w:rsidR="000C6F89" w:rsidRDefault="000C6F89" w:rsidP="00E67857">
      <w:pPr>
        <w:jc w:val="right"/>
        <w:rPr>
          <w:rFonts w:ascii="GHEA Grapalat" w:hAnsi="GHEA Grapalat"/>
          <w:i/>
        </w:rPr>
      </w:pPr>
    </w:p>
    <w:p w14:paraId="297D6671" w14:textId="77777777" w:rsidR="000C6F89" w:rsidRDefault="000C6F89" w:rsidP="00E67857">
      <w:pPr>
        <w:jc w:val="right"/>
        <w:rPr>
          <w:rFonts w:ascii="GHEA Grapalat" w:hAnsi="GHEA Grapalat"/>
          <w:i/>
        </w:rPr>
      </w:pPr>
    </w:p>
    <w:p w14:paraId="1D29D76A" w14:textId="77777777" w:rsidR="000C6F89" w:rsidRDefault="000C6F89" w:rsidP="00E67857">
      <w:pPr>
        <w:jc w:val="right"/>
        <w:rPr>
          <w:rFonts w:ascii="GHEA Grapalat" w:hAnsi="GHEA Grapalat"/>
          <w:i/>
        </w:rPr>
      </w:pPr>
    </w:p>
    <w:p w14:paraId="68A2FE8C" w14:textId="77777777" w:rsidR="000C6F89" w:rsidRDefault="000C6F89" w:rsidP="00E67857">
      <w:pPr>
        <w:jc w:val="right"/>
        <w:rPr>
          <w:rFonts w:ascii="GHEA Grapalat" w:hAnsi="GHEA Grapalat"/>
          <w:i/>
        </w:rPr>
      </w:pPr>
    </w:p>
    <w:p w14:paraId="00683D27" w14:textId="77777777" w:rsidR="000C6F89" w:rsidRDefault="000C6F89" w:rsidP="00E67857">
      <w:pPr>
        <w:jc w:val="right"/>
        <w:rPr>
          <w:rFonts w:ascii="GHEA Grapalat" w:hAnsi="GHEA Grapalat"/>
          <w:i/>
        </w:rPr>
      </w:pPr>
    </w:p>
    <w:p w14:paraId="7C760353" w14:textId="77777777" w:rsidR="000C6F89" w:rsidRDefault="000C6F89" w:rsidP="00E67857">
      <w:pPr>
        <w:jc w:val="right"/>
        <w:rPr>
          <w:rFonts w:ascii="GHEA Grapalat" w:hAnsi="GHEA Grapalat"/>
          <w:i/>
        </w:rPr>
      </w:pPr>
    </w:p>
    <w:p w14:paraId="50C05541" w14:textId="77777777" w:rsidR="000C6F89" w:rsidRDefault="000C6F89" w:rsidP="00E67857">
      <w:pPr>
        <w:jc w:val="right"/>
        <w:rPr>
          <w:rFonts w:ascii="GHEA Grapalat" w:hAnsi="GHEA Grapalat"/>
          <w:i/>
        </w:rPr>
      </w:pPr>
    </w:p>
    <w:p w14:paraId="1F2758CE" w14:textId="77777777" w:rsidR="000C6F89" w:rsidRDefault="000C6F89" w:rsidP="00E67857">
      <w:pPr>
        <w:jc w:val="right"/>
        <w:rPr>
          <w:rFonts w:ascii="GHEA Grapalat" w:hAnsi="GHEA Grapalat"/>
          <w:i/>
        </w:rPr>
      </w:pPr>
    </w:p>
    <w:p w14:paraId="1C9A238C" w14:textId="77777777" w:rsidR="000C6F89" w:rsidRDefault="000C6F89" w:rsidP="00E67857">
      <w:pPr>
        <w:jc w:val="right"/>
        <w:rPr>
          <w:rFonts w:ascii="GHEA Grapalat" w:hAnsi="GHEA Grapalat"/>
          <w:i/>
        </w:rPr>
      </w:pPr>
    </w:p>
    <w:p w14:paraId="543463D8" w14:textId="77777777" w:rsidR="000C6F89" w:rsidRDefault="000C6F89" w:rsidP="00E67857">
      <w:pPr>
        <w:jc w:val="right"/>
        <w:rPr>
          <w:rFonts w:ascii="GHEA Grapalat" w:hAnsi="GHEA Grapalat"/>
          <w:i/>
        </w:rPr>
      </w:pPr>
    </w:p>
    <w:p w14:paraId="599B6986" w14:textId="77777777" w:rsidR="000C6F89" w:rsidRDefault="000C6F89" w:rsidP="00E67857">
      <w:pPr>
        <w:jc w:val="right"/>
        <w:rPr>
          <w:rFonts w:ascii="GHEA Grapalat" w:hAnsi="GHEA Grapalat"/>
          <w:i/>
        </w:rPr>
      </w:pPr>
    </w:p>
    <w:p w14:paraId="48E71C20" w14:textId="77777777" w:rsidR="000C6F89" w:rsidRDefault="000C6F89" w:rsidP="00E67857">
      <w:pPr>
        <w:jc w:val="right"/>
        <w:rPr>
          <w:rFonts w:ascii="GHEA Grapalat" w:hAnsi="GHEA Grapalat"/>
          <w:i/>
        </w:rPr>
      </w:pPr>
    </w:p>
    <w:p w14:paraId="10729A07" w14:textId="3A2C19D0" w:rsidR="00BB28C8" w:rsidRPr="009F3DC7" w:rsidRDefault="00BB28C8" w:rsidP="00E67857">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E67857">
      <w:pPr>
        <w:widowControl w:val="0"/>
        <w:ind w:firstLine="567"/>
        <w:jc w:val="center"/>
        <w:rPr>
          <w:rFonts w:ascii="GHEA Grapalat" w:hAnsi="GHEA Grapalat" w:cs="Sylfaen"/>
          <w:b/>
        </w:rPr>
      </w:pPr>
    </w:p>
    <w:p w14:paraId="54238E4F"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E67857">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9"/>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E67857">
            <w:pPr>
              <w:widowControl w:val="0"/>
              <w:jc w:val="both"/>
              <w:rPr>
                <w:rFonts w:ascii="GHEA Grapalat" w:hAnsi="GHEA Grapalat"/>
                <w:sz w:val="20"/>
                <w:szCs w:val="20"/>
              </w:rPr>
            </w:pPr>
          </w:p>
        </w:tc>
        <w:tc>
          <w:tcPr>
            <w:tcW w:w="4142" w:type="dxa"/>
            <w:vMerge/>
          </w:tcPr>
          <w:p w14:paraId="45988DF6" w14:textId="77777777" w:rsidR="00BB28C8" w:rsidRPr="00517562" w:rsidRDefault="00BB28C8" w:rsidP="00E67857">
            <w:pPr>
              <w:widowControl w:val="0"/>
              <w:rPr>
                <w:rFonts w:ascii="GHEA Grapalat" w:hAnsi="GHEA Grapalat"/>
                <w:sz w:val="20"/>
                <w:szCs w:val="20"/>
              </w:rPr>
            </w:pPr>
          </w:p>
        </w:tc>
        <w:tc>
          <w:tcPr>
            <w:tcW w:w="3060" w:type="dxa"/>
            <w:vAlign w:val="center"/>
          </w:tcPr>
          <w:p w14:paraId="088AE62B"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Конец</w:t>
            </w:r>
          </w:p>
        </w:tc>
      </w:tr>
      <w:tr w:rsidR="008F683C" w:rsidRPr="009F3DC7" w14:paraId="7DFF6DC1" w14:textId="77777777" w:rsidTr="00BD5031">
        <w:trPr>
          <w:trHeight w:val="586"/>
          <w:jc w:val="center"/>
        </w:trPr>
        <w:tc>
          <w:tcPr>
            <w:tcW w:w="816" w:type="dxa"/>
            <w:vAlign w:val="center"/>
          </w:tcPr>
          <w:p w14:paraId="0B08565D" w14:textId="2030A33F" w:rsidR="008F683C" w:rsidRPr="00521B73" w:rsidRDefault="008F683C" w:rsidP="00E67857">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4E51955D" w14:textId="77777777" w:rsidR="00667E6D" w:rsidRPr="00667E6D" w:rsidRDefault="00667E6D" w:rsidP="00667E6D">
            <w:pPr>
              <w:jc w:val="center"/>
              <w:rPr>
                <w:rFonts w:ascii="GHEA Grapalat" w:hAnsi="GHEA Grapalat" w:cs="Calibri"/>
                <w:sz w:val="22"/>
                <w:szCs w:val="22"/>
              </w:rPr>
            </w:pPr>
            <w:r w:rsidRPr="00667E6D">
              <w:rPr>
                <w:rFonts w:ascii="GHEA Grapalat" w:hAnsi="GHEA Grapalat" w:cs="Calibri"/>
                <w:sz w:val="22"/>
                <w:szCs w:val="22"/>
              </w:rPr>
              <w:t>Работы по асфальтированию дворовых территорий и междугородних дорог на территории административного района Малатия-Себастия</w:t>
            </w:r>
          </w:p>
          <w:p w14:paraId="59E5E947" w14:textId="49B560DB" w:rsidR="008F683C" w:rsidRPr="00667E6D" w:rsidRDefault="008F683C" w:rsidP="00E67857">
            <w:pPr>
              <w:widowControl w:val="0"/>
              <w:rPr>
                <w:rFonts w:ascii="GHEA Grapalat" w:hAnsi="GHEA Grapalat" w:cs="Sylfaen"/>
                <w:bCs/>
                <w:sz w:val="20"/>
                <w:szCs w:val="22"/>
              </w:rPr>
            </w:pPr>
          </w:p>
        </w:tc>
        <w:tc>
          <w:tcPr>
            <w:tcW w:w="3060" w:type="dxa"/>
          </w:tcPr>
          <w:p w14:paraId="643336AC" w14:textId="6A388FDB" w:rsidR="008F683C" w:rsidRPr="00BD5031" w:rsidRDefault="000C6F89" w:rsidP="00E67857">
            <w:pPr>
              <w:widowControl w:val="0"/>
              <w:rPr>
                <w:rFonts w:ascii="GHEA Grapalat" w:hAnsi="GHEA Grapalat" w:cs="Sylfaen"/>
                <w:bCs/>
                <w:sz w:val="20"/>
                <w:szCs w:val="22"/>
                <w:lang w:val="hy-AM"/>
              </w:rPr>
            </w:pPr>
            <w:r w:rsidRPr="008A28AA">
              <w:rPr>
                <w:rFonts w:ascii="GHEA Grapalat" w:hAnsi="GHEA Grapalat" w:cs="Calibri"/>
                <w:sz w:val="22"/>
                <w:szCs w:val="22"/>
              </w:rPr>
              <w:t xml:space="preserve">Началом работ считается дата вступления в силу договоров о контроле за работой и техникой с </w:t>
            </w:r>
          </w:p>
        </w:tc>
        <w:tc>
          <w:tcPr>
            <w:tcW w:w="1980" w:type="dxa"/>
            <w:vAlign w:val="center"/>
          </w:tcPr>
          <w:p w14:paraId="1BC55FF8" w14:textId="1CD0EC8E" w:rsidR="008F683C" w:rsidRPr="00941263" w:rsidRDefault="000C6F89" w:rsidP="00E67857">
            <w:pPr>
              <w:widowControl w:val="0"/>
              <w:jc w:val="center"/>
              <w:rPr>
                <w:rFonts w:ascii="GHEA Grapalat" w:hAnsi="GHEA Grapalat" w:cs="Sylfaen"/>
                <w:bCs/>
                <w:sz w:val="20"/>
                <w:szCs w:val="22"/>
              </w:rPr>
            </w:pPr>
            <w:r w:rsidRPr="008A28AA">
              <w:rPr>
                <w:rFonts w:ascii="GHEA Grapalat" w:hAnsi="GHEA Grapalat" w:cs="Calibri"/>
                <w:sz w:val="22"/>
                <w:szCs w:val="22"/>
              </w:rPr>
              <w:t>01.11.2026 включительно</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E67857">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E67857">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E67857">
            <w:pPr>
              <w:widowControl w:val="0"/>
              <w:jc w:val="center"/>
              <w:rPr>
                <w:rFonts w:ascii="GHEA Grapalat" w:hAnsi="GHEA Grapalat"/>
                <w:b/>
                <w:sz w:val="20"/>
                <w:szCs w:val="20"/>
              </w:rPr>
            </w:pPr>
          </w:p>
        </w:tc>
      </w:tr>
    </w:tbl>
    <w:p w14:paraId="19BE512C" w14:textId="77777777" w:rsidR="00BB28C8" w:rsidRPr="009F3DC7" w:rsidRDefault="00BB28C8" w:rsidP="00E67857">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E67857">
            <w:pPr>
              <w:widowControl w:val="0"/>
              <w:jc w:val="center"/>
              <w:rPr>
                <w:rFonts w:ascii="GHEA Grapalat" w:hAnsi="GHEA Grapalat"/>
              </w:rPr>
            </w:pPr>
          </w:p>
        </w:tc>
        <w:tc>
          <w:tcPr>
            <w:tcW w:w="4343" w:type="dxa"/>
          </w:tcPr>
          <w:p w14:paraId="767751B7"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E67857">
      <w:pPr>
        <w:widowControl w:val="0"/>
        <w:ind w:firstLine="567"/>
        <w:jc w:val="right"/>
        <w:rPr>
          <w:rFonts w:ascii="GHEA Grapalat" w:hAnsi="GHEA Grapalat"/>
          <w:i/>
        </w:rPr>
      </w:pPr>
    </w:p>
    <w:p w14:paraId="6445C5F4" w14:textId="77777777" w:rsidR="00C75286" w:rsidRDefault="00C75286" w:rsidP="00E67857">
      <w:pPr>
        <w:widowControl w:val="0"/>
        <w:ind w:firstLine="567"/>
        <w:jc w:val="right"/>
        <w:rPr>
          <w:rFonts w:ascii="GHEA Grapalat" w:hAnsi="GHEA Grapalat"/>
          <w:i/>
        </w:rPr>
      </w:pPr>
    </w:p>
    <w:p w14:paraId="0D99863C" w14:textId="77777777" w:rsidR="00C75286" w:rsidRDefault="00C75286" w:rsidP="00E67857">
      <w:pPr>
        <w:widowControl w:val="0"/>
        <w:ind w:firstLine="567"/>
        <w:jc w:val="right"/>
        <w:rPr>
          <w:rFonts w:ascii="GHEA Grapalat" w:hAnsi="GHEA Grapalat"/>
          <w:i/>
        </w:rPr>
      </w:pPr>
    </w:p>
    <w:p w14:paraId="28B9DD7C" w14:textId="77777777" w:rsidR="00C75286" w:rsidRDefault="00C75286" w:rsidP="00E67857">
      <w:pPr>
        <w:widowControl w:val="0"/>
        <w:ind w:firstLine="567"/>
        <w:jc w:val="right"/>
        <w:rPr>
          <w:rFonts w:ascii="GHEA Grapalat" w:hAnsi="GHEA Grapalat"/>
          <w:i/>
        </w:rPr>
      </w:pPr>
    </w:p>
    <w:p w14:paraId="31CF3620" w14:textId="77777777" w:rsidR="00C75286" w:rsidRDefault="00C75286" w:rsidP="00E67857">
      <w:pPr>
        <w:widowControl w:val="0"/>
        <w:ind w:firstLine="567"/>
        <w:jc w:val="right"/>
        <w:rPr>
          <w:rFonts w:ascii="GHEA Grapalat" w:hAnsi="GHEA Grapalat"/>
          <w:i/>
        </w:rPr>
      </w:pPr>
    </w:p>
    <w:p w14:paraId="6DEB910A" w14:textId="77777777" w:rsidR="00C75286" w:rsidRDefault="00C75286" w:rsidP="00E67857">
      <w:pPr>
        <w:widowControl w:val="0"/>
        <w:ind w:firstLine="567"/>
        <w:jc w:val="right"/>
        <w:rPr>
          <w:rFonts w:ascii="GHEA Grapalat" w:hAnsi="GHEA Grapalat"/>
          <w:i/>
        </w:rPr>
      </w:pPr>
    </w:p>
    <w:p w14:paraId="7CABE6BA" w14:textId="77777777" w:rsidR="00C75286" w:rsidRDefault="00C75286" w:rsidP="00E67857">
      <w:pPr>
        <w:widowControl w:val="0"/>
        <w:ind w:firstLine="567"/>
        <w:jc w:val="right"/>
        <w:rPr>
          <w:rFonts w:ascii="GHEA Grapalat" w:hAnsi="GHEA Grapalat"/>
          <w:i/>
        </w:rPr>
      </w:pPr>
    </w:p>
    <w:p w14:paraId="122B8D10" w14:textId="77777777" w:rsidR="00B004F3" w:rsidRDefault="00B004F3" w:rsidP="00E67857">
      <w:pPr>
        <w:widowControl w:val="0"/>
        <w:ind w:firstLine="567"/>
        <w:jc w:val="right"/>
        <w:rPr>
          <w:rFonts w:ascii="GHEA Grapalat" w:hAnsi="GHEA Grapalat"/>
          <w:i/>
        </w:rPr>
      </w:pPr>
    </w:p>
    <w:p w14:paraId="4E8E7048" w14:textId="77777777" w:rsidR="00B004F3" w:rsidRDefault="00B004F3" w:rsidP="00E67857">
      <w:pPr>
        <w:widowControl w:val="0"/>
        <w:ind w:firstLine="567"/>
        <w:jc w:val="right"/>
        <w:rPr>
          <w:rFonts w:ascii="GHEA Grapalat" w:hAnsi="GHEA Grapalat"/>
          <w:i/>
        </w:rPr>
      </w:pPr>
    </w:p>
    <w:p w14:paraId="5E80ACC7" w14:textId="77777777" w:rsidR="00B004F3" w:rsidRDefault="00B004F3" w:rsidP="00E67857">
      <w:pPr>
        <w:widowControl w:val="0"/>
        <w:ind w:firstLine="567"/>
        <w:jc w:val="right"/>
        <w:rPr>
          <w:rFonts w:ascii="GHEA Grapalat" w:hAnsi="GHEA Grapalat"/>
          <w:i/>
        </w:rPr>
      </w:pPr>
    </w:p>
    <w:p w14:paraId="56E0BDB8" w14:textId="77777777" w:rsidR="00B004F3" w:rsidRDefault="00B004F3" w:rsidP="00E67857">
      <w:pPr>
        <w:widowControl w:val="0"/>
        <w:ind w:firstLine="567"/>
        <w:jc w:val="right"/>
        <w:rPr>
          <w:rFonts w:ascii="GHEA Grapalat" w:hAnsi="GHEA Grapalat"/>
          <w:i/>
        </w:rPr>
      </w:pPr>
    </w:p>
    <w:p w14:paraId="3445BA27" w14:textId="097133E6"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E67857">
      <w:pPr>
        <w:widowControl w:val="0"/>
        <w:tabs>
          <w:tab w:val="left" w:pos="9540"/>
        </w:tabs>
        <w:ind w:firstLine="567"/>
        <w:jc w:val="center"/>
        <w:rPr>
          <w:rFonts w:ascii="GHEA Grapalat" w:hAnsi="GHEA Grapalat"/>
        </w:rPr>
      </w:pPr>
    </w:p>
    <w:p w14:paraId="6FFB7F45" w14:textId="77777777" w:rsidR="00BB28C8" w:rsidRPr="00685FDC" w:rsidRDefault="00BB28C8" w:rsidP="00E67857">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14:paraId="1E4E6DFC" w14:textId="77777777" w:rsidR="00BB28C8" w:rsidRPr="009F3DC7" w:rsidRDefault="00BB28C8" w:rsidP="00E67857">
      <w:pPr>
        <w:widowControl w:val="0"/>
        <w:ind w:firstLine="567"/>
        <w:jc w:val="right"/>
        <w:rPr>
          <w:rFonts w:ascii="GHEA Grapalat" w:hAnsi="GHEA Grapalat"/>
        </w:rPr>
      </w:pPr>
      <w:r w:rsidRPr="009F3DC7">
        <w:rPr>
          <w:rFonts w:ascii="GHEA Grapalat" w:hAnsi="GHEA Grapalat"/>
        </w:rPr>
        <w:lastRenderedPageBreak/>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E67857">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E67857">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E67857">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E67857">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0F435DA" w:rsidR="00EF3E3E" w:rsidRPr="0084361A" w:rsidRDefault="00EF3E3E" w:rsidP="00E67857">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75286">
              <w:rPr>
                <w:rFonts w:ascii="GHEA Grapalat" w:eastAsia="Calibri" w:hAnsi="GHEA Grapalat" w:cs="Calibri"/>
                <w:sz w:val="16"/>
                <w:szCs w:val="16"/>
                <w:lang w:val="hy-AM"/>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1"/>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E67857">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667E6D" w:rsidRPr="0084361A" w14:paraId="2532CE43" w14:textId="77777777" w:rsidTr="00C01B39">
        <w:trPr>
          <w:cantSplit/>
          <w:trHeight w:val="1134"/>
        </w:trPr>
        <w:tc>
          <w:tcPr>
            <w:tcW w:w="708" w:type="dxa"/>
            <w:vAlign w:val="center"/>
          </w:tcPr>
          <w:p w14:paraId="795342E8" w14:textId="77777777" w:rsidR="00667E6D" w:rsidRPr="0084361A" w:rsidRDefault="00667E6D" w:rsidP="00667E6D">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vAlign w:val="center"/>
          </w:tcPr>
          <w:p w14:paraId="0A3AAF80" w14:textId="708CE92A" w:rsidR="00667E6D" w:rsidRPr="003D7751" w:rsidRDefault="00667E6D" w:rsidP="00667E6D">
            <w:pPr>
              <w:suppressAutoHyphens/>
              <w:ind w:left="-158" w:right="-108"/>
              <w:jc w:val="center"/>
              <w:rPr>
                <w:rFonts w:ascii="Calibri" w:eastAsia="Calibri" w:hAnsi="Calibri" w:cs="Calibri"/>
                <w:sz w:val="20"/>
                <w:szCs w:val="20"/>
                <w:lang w:val="hy-AM"/>
              </w:rPr>
            </w:pPr>
            <w:r w:rsidRPr="008A28AA">
              <w:rPr>
                <w:rFonts w:ascii="GHEA Grapalat" w:hAnsi="GHEA Grapalat" w:cs="Calibri"/>
                <w:sz w:val="22"/>
                <w:szCs w:val="22"/>
              </w:rPr>
              <w:t>45231187/10</w:t>
            </w:r>
          </w:p>
        </w:tc>
        <w:tc>
          <w:tcPr>
            <w:tcW w:w="1276" w:type="dxa"/>
            <w:vAlign w:val="center"/>
          </w:tcPr>
          <w:p w14:paraId="32281864" w14:textId="77777777" w:rsidR="00667E6D" w:rsidRPr="00667E6D" w:rsidRDefault="00667E6D" w:rsidP="00667E6D">
            <w:pPr>
              <w:jc w:val="center"/>
              <w:rPr>
                <w:rFonts w:ascii="GHEA Grapalat" w:hAnsi="GHEA Grapalat" w:cs="Calibri"/>
                <w:sz w:val="18"/>
                <w:szCs w:val="18"/>
              </w:rPr>
            </w:pPr>
            <w:r w:rsidRPr="00667E6D">
              <w:rPr>
                <w:rFonts w:ascii="GHEA Grapalat" w:hAnsi="GHEA Grapalat" w:cs="Calibri"/>
                <w:sz w:val="18"/>
                <w:szCs w:val="18"/>
              </w:rPr>
              <w:t>Работы по асфальтированию дворовых территорий и междугородних дорог на территории административного района Малатия-Себастия</w:t>
            </w:r>
          </w:p>
          <w:p w14:paraId="086B86AA" w14:textId="10D40DF5" w:rsidR="00667E6D" w:rsidRPr="003D7751" w:rsidRDefault="00667E6D" w:rsidP="00667E6D">
            <w:pPr>
              <w:suppressAutoHyphens/>
              <w:jc w:val="center"/>
              <w:rPr>
                <w:rFonts w:ascii="Calibri" w:eastAsia="Calibri" w:hAnsi="Calibri" w:cs="Calibri"/>
                <w:sz w:val="20"/>
                <w:szCs w:val="20"/>
              </w:rPr>
            </w:pP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526700AE" w:rsidR="00667E6D" w:rsidRPr="00C01B39" w:rsidRDefault="00667E6D" w:rsidP="00667E6D">
            <w:pPr>
              <w:widowControl w:val="0"/>
              <w:suppressAutoHyphens/>
              <w:ind w:left="-108" w:right="-136"/>
              <w:jc w:val="center"/>
              <w:rPr>
                <w:rFonts w:ascii="GHEA Grapalat" w:eastAsia="Calibri" w:hAnsi="GHEA Grapalat" w:cs="Calibri"/>
                <w:sz w:val="16"/>
                <w:szCs w:val="16"/>
              </w:rPr>
            </w:pPr>
            <w:r w:rsidRPr="003A2AA2">
              <w:rPr>
                <w:rFonts w:ascii="GHEA Grapalat" w:hAnsi="GHEA Grapalat"/>
                <w:iCs/>
                <w:sz w:val="18"/>
                <w:szCs w:val="18"/>
                <w:lang w:val="hy-AM"/>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7FB28133"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lang w:val="hy-AM"/>
              </w:rPr>
              <w:t>20</w:t>
            </w:r>
            <w:r>
              <w:rPr>
                <w:rFonts w:ascii="GHEA Grapalat" w:hAnsi="GHEA Grapalat"/>
                <w:iCs/>
                <w:sz w:val="18"/>
                <w:szCs w:val="18"/>
              </w:rPr>
              <w:t>%</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4AEC5122"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lang w:val="hy-AM"/>
              </w:rPr>
              <w:t>20</w:t>
            </w:r>
            <w:r>
              <w:rPr>
                <w:rFonts w:ascii="GHEA Grapalat" w:hAnsi="GHEA Grapalat"/>
                <w:iCs/>
                <w:sz w:val="18"/>
                <w:szCs w:val="18"/>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53BE3968"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rPr>
              <w:t>39%</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62D60B47"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rPr>
              <w:t>39%</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4914EEB9"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rPr>
              <w:t>39%</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677D8F1D"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rPr>
              <w:t>79%</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257E0810"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rPr>
              <w:t>79%</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240064B5"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rPr>
              <w:t>79%</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100CA58D"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lang w:val="hy-AM"/>
              </w:rPr>
              <w:t>100</w:t>
            </w:r>
            <w:r>
              <w:rPr>
                <w:rFonts w:ascii="GHEA Grapalat" w:hAnsi="GHEA Grapalat"/>
                <w:iCs/>
                <w:sz w:val="18"/>
                <w:szCs w:val="18"/>
              </w:rPr>
              <w:t>%</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0879E0C1"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lang w:val="hy-AM"/>
              </w:rPr>
              <w:t>100</w:t>
            </w:r>
            <w:r>
              <w:rPr>
                <w:rFonts w:ascii="GHEA Grapalat" w:hAnsi="GHEA Grapalat"/>
                <w:iCs/>
                <w:sz w:val="18"/>
                <w:szCs w:val="18"/>
              </w:rPr>
              <w:t>%</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668BB0F1"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lang w:val="hy-AM"/>
              </w:rPr>
              <w:t>100</w:t>
            </w:r>
            <w:r>
              <w:rPr>
                <w:rFonts w:ascii="GHEA Grapalat" w:hAnsi="GHEA Grapalat"/>
                <w:iCs/>
                <w:sz w:val="18"/>
                <w:szCs w:val="18"/>
              </w:rPr>
              <w:t>%</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98DC690" w:rsidR="00667E6D" w:rsidRPr="00142B4C" w:rsidRDefault="00667E6D" w:rsidP="00667E6D">
            <w:pPr>
              <w:widowControl w:val="0"/>
              <w:suppressAutoHyphens/>
              <w:ind w:left="-108" w:right="-136"/>
              <w:jc w:val="center"/>
              <w:rPr>
                <w:rFonts w:ascii="GHEA Grapalat" w:eastAsia="Calibri" w:hAnsi="GHEA Grapalat" w:cs="Calibri"/>
                <w:sz w:val="16"/>
                <w:szCs w:val="16"/>
              </w:rPr>
            </w:pPr>
            <w:r>
              <w:rPr>
                <w:rFonts w:ascii="GHEA Grapalat" w:hAnsi="GHEA Grapalat"/>
                <w:iCs/>
                <w:sz w:val="18"/>
                <w:szCs w:val="18"/>
                <w:lang w:val="hy-AM"/>
              </w:rPr>
              <w:t>100</w:t>
            </w:r>
            <w:r>
              <w:rPr>
                <w:rFonts w:ascii="GHEA Grapalat" w:hAnsi="GHEA Grapalat"/>
                <w:iCs/>
                <w:sz w:val="18"/>
                <w:szCs w:val="18"/>
              </w:rPr>
              <w:t>%</w:t>
            </w:r>
          </w:p>
        </w:tc>
      </w:tr>
    </w:tbl>
    <w:p w14:paraId="52DD6A5D" w14:textId="3B553B60" w:rsidR="00BB28C8" w:rsidRPr="00676BAE" w:rsidRDefault="004A0B50" w:rsidP="00E67857">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E67857">
            <w:pPr>
              <w:widowControl w:val="0"/>
              <w:jc w:val="center"/>
              <w:rPr>
                <w:rFonts w:ascii="GHEA Grapalat" w:hAnsi="GHEA Grapalat"/>
              </w:rPr>
            </w:pPr>
          </w:p>
        </w:tc>
        <w:tc>
          <w:tcPr>
            <w:tcW w:w="4343" w:type="dxa"/>
          </w:tcPr>
          <w:p w14:paraId="0D63271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E67857">
      <w:pPr>
        <w:widowControl w:val="0"/>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E6785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E67857">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E67857">
      <w:pPr>
        <w:widowControl w:val="0"/>
        <w:ind w:left="567" w:right="566"/>
        <w:rPr>
          <w:rFonts w:ascii="GHEA Grapalat" w:hAnsi="GHEA Grapalat"/>
          <w:iCs/>
          <w:color w:val="000000"/>
        </w:rPr>
      </w:pPr>
    </w:p>
    <w:p w14:paraId="5704245A" w14:textId="77777777" w:rsidR="00BB28C8" w:rsidRPr="009F3DC7" w:rsidRDefault="00BB28C8" w:rsidP="00E67857">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E67857">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E67857">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E67857">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E67857">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E67857">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E67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E67857">
      <w:pPr>
        <w:widowControl w:val="0"/>
        <w:ind w:firstLine="567"/>
        <w:jc w:val="both"/>
        <w:rPr>
          <w:rFonts w:ascii="GHEA Grapalat" w:hAnsi="GHEA Grapalat" w:cs="Arial"/>
          <w:iCs/>
          <w:color w:val="000000"/>
          <w:lang w:val="en-US"/>
        </w:rPr>
      </w:pPr>
    </w:p>
    <w:p w14:paraId="7A607FF4" w14:textId="77777777" w:rsidR="00BB28C8" w:rsidRPr="009F3DC7" w:rsidRDefault="00BB28C8" w:rsidP="00E6785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E67857">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E67857">
      <w:pPr>
        <w:widowControl w:val="0"/>
        <w:ind w:firstLine="567"/>
        <w:jc w:val="center"/>
        <w:rPr>
          <w:rFonts w:ascii="GHEA Grapalat" w:hAnsi="GHEA Grapalat" w:cs="Sylfaen"/>
          <w:b/>
        </w:rPr>
      </w:pPr>
    </w:p>
    <w:p w14:paraId="6456D361" w14:textId="77777777" w:rsidR="00BB28C8" w:rsidRDefault="00BB28C8" w:rsidP="00E67857">
      <w:pPr>
        <w:rPr>
          <w:rFonts w:ascii="GHEA Grapalat" w:hAnsi="GHEA Grapalat" w:cs="Sylfaen"/>
          <w:b/>
        </w:rPr>
      </w:pPr>
      <w:r>
        <w:rPr>
          <w:rFonts w:ascii="GHEA Grapalat" w:hAnsi="GHEA Grapalat" w:cs="Sylfaen"/>
          <w:b/>
        </w:rPr>
        <w:br w:type="page"/>
      </w:r>
    </w:p>
    <w:p w14:paraId="71F80ECC"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E67857">
      <w:pPr>
        <w:widowControl w:val="0"/>
        <w:jc w:val="center"/>
        <w:rPr>
          <w:rFonts w:ascii="GHEA Grapalat" w:hAnsi="GHEA Grapalat" w:cs="Sylfaen"/>
        </w:rPr>
      </w:pPr>
    </w:p>
    <w:p w14:paraId="662BAAA2" w14:textId="77777777" w:rsidR="00BB28C8" w:rsidRPr="008A435E" w:rsidRDefault="00BB28C8" w:rsidP="00E67857">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E67857">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E67857">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E6785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E6785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E6785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E6785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E6785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E6785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E6785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E67857">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E67857">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E67857">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E67857">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E67857">
            <w:pPr>
              <w:widowControl w:val="0"/>
              <w:rPr>
                <w:rFonts w:ascii="GHEA Grapalat" w:hAnsi="GHEA Grapalat" w:cs="Sylfaen"/>
                <w:sz w:val="16"/>
                <w:szCs w:val="16"/>
              </w:rPr>
            </w:pPr>
          </w:p>
        </w:tc>
      </w:tr>
    </w:tbl>
    <w:p w14:paraId="3D60C6A1" w14:textId="77777777" w:rsidR="00BB28C8" w:rsidRPr="009F3DC7" w:rsidRDefault="00BB28C8" w:rsidP="00E67857">
      <w:pPr>
        <w:widowControl w:val="0"/>
        <w:tabs>
          <w:tab w:val="left" w:pos="360"/>
          <w:tab w:val="left" w:pos="540"/>
        </w:tabs>
        <w:ind w:firstLine="567"/>
        <w:jc w:val="both"/>
        <w:rPr>
          <w:rFonts w:ascii="GHEA Grapalat" w:hAnsi="GHEA Grapalat" w:cs="Sylfaen"/>
        </w:rPr>
      </w:pPr>
    </w:p>
    <w:p w14:paraId="44B0D5BF" w14:textId="77777777" w:rsidR="00BB28C8" w:rsidRDefault="00BB28C8" w:rsidP="00E6785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E67857">
      <w:pPr>
        <w:rPr>
          <w:rFonts w:ascii="GHEA Grapalat" w:hAnsi="GHEA Grapalat"/>
        </w:rPr>
      </w:pPr>
      <w:r>
        <w:rPr>
          <w:rFonts w:ascii="GHEA Grapalat" w:hAnsi="GHEA Grapalat"/>
        </w:rPr>
        <w:br w:type="page"/>
      </w:r>
    </w:p>
    <w:p w14:paraId="06B665F2" w14:textId="77777777" w:rsidR="00BB28C8" w:rsidRPr="009F3DC7" w:rsidRDefault="00BB28C8" w:rsidP="00E67857">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E67857">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E67857">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E67857">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E6785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E6785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E67857">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E67857">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E67857">
      <w:pPr>
        <w:pStyle w:val="norm"/>
        <w:widowControl w:val="0"/>
        <w:spacing w:line="240" w:lineRule="auto"/>
        <w:ind w:firstLine="567"/>
        <w:jc w:val="center"/>
        <w:rPr>
          <w:rFonts w:ascii="GHEA Grapalat" w:hAnsi="GHEA Grapalat"/>
          <w:b/>
          <w:sz w:val="24"/>
          <w:szCs w:val="24"/>
        </w:rPr>
      </w:pPr>
    </w:p>
    <w:p w14:paraId="752DC733" w14:textId="6A841287" w:rsidR="008D352C" w:rsidRDefault="008D352C" w:rsidP="00E67857">
      <w:pPr>
        <w:widowControl w:val="0"/>
        <w:ind w:left="-142" w:firstLine="142"/>
        <w:jc w:val="both"/>
        <w:rPr>
          <w:rFonts w:ascii="GHEA Grapalat" w:hAnsi="GHEA Grapalat"/>
          <w:i/>
        </w:rPr>
      </w:pPr>
    </w:p>
    <w:p w14:paraId="67C7B762" w14:textId="73D30B7B" w:rsidR="009C5430" w:rsidRDefault="009C5430" w:rsidP="00E67857">
      <w:pPr>
        <w:widowControl w:val="0"/>
        <w:ind w:left="-142" w:firstLine="142"/>
        <w:jc w:val="both"/>
        <w:rPr>
          <w:rFonts w:ascii="GHEA Grapalat" w:hAnsi="GHEA Grapalat"/>
          <w:i/>
        </w:rPr>
      </w:pPr>
    </w:p>
    <w:p w14:paraId="026C6892" w14:textId="13F45852" w:rsidR="009C5430" w:rsidRDefault="009C5430" w:rsidP="00E67857">
      <w:pPr>
        <w:widowControl w:val="0"/>
        <w:ind w:left="-142" w:firstLine="142"/>
        <w:jc w:val="both"/>
        <w:rPr>
          <w:rFonts w:ascii="GHEA Grapalat" w:hAnsi="GHEA Grapalat"/>
          <w:i/>
        </w:rPr>
      </w:pPr>
    </w:p>
    <w:p w14:paraId="1FED0CDF" w14:textId="641391A3" w:rsidR="009C5430" w:rsidRDefault="009C5430" w:rsidP="00E67857">
      <w:pPr>
        <w:widowControl w:val="0"/>
        <w:ind w:left="-142" w:firstLine="142"/>
        <w:jc w:val="both"/>
        <w:rPr>
          <w:rFonts w:ascii="GHEA Grapalat" w:hAnsi="GHEA Grapalat"/>
          <w:i/>
        </w:rPr>
      </w:pPr>
    </w:p>
    <w:p w14:paraId="5DC7171E" w14:textId="39CED23C" w:rsidR="009C5430" w:rsidRDefault="009C5430" w:rsidP="00E67857">
      <w:pPr>
        <w:widowControl w:val="0"/>
        <w:ind w:left="-142" w:firstLine="142"/>
        <w:jc w:val="both"/>
        <w:rPr>
          <w:rFonts w:ascii="GHEA Grapalat" w:hAnsi="GHEA Grapalat"/>
          <w:i/>
        </w:rPr>
      </w:pPr>
    </w:p>
    <w:p w14:paraId="4E6416B2" w14:textId="70C78EC4" w:rsidR="009C5430" w:rsidRDefault="009C5430" w:rsidP="00E67857">
      <w:pPr>
        <w:widowControl w:val="0"/>
        <w:ind w:left="-142" w:firstLine="142"/>
        <w:jc w:val="both"/>
        <w:rPr>
          <w:rFonts w:ascii="GHEA Grapalat" w:hAnsi="GHEA Grapalat"/>
          <w:i/>
        </w:rPr>
      </w:pPr>
    </w:p>
    <w:p w14:paraId="32BCE8D2" w14:textId="143C7E42" w:rsidR="009C5430" w:rsidRDefault="009C5430" w:rsidP="00E67857">
      <w:pPr>
        <w:widowControl w:val="0"/>
        <w:ind w:left="-142" w:firstLine="142"/>
        <w:jc w:val="both"/>
        <w:rPr>
          <w:rFonts w:ascii="GHEA Grapalat" w:hAnsi="GHEA Grapalat"/>
          <w:i/>
        </w:rPr>
      </w:pPr>
    </w:p>
    <w:p w14:paraId="6FC465C4" w14:textId="5C810E75" w:rsidR="009C5430" w:rsidRDefault="009C5430" w:rsidP="00E67857">
      <w:pPr>
        <w:widowControl w:val="0"/>
        <w:ind w:left="-142" w:firstLine="142"/>
        <w:jc w:val="both"/>
        <w:rPr>
          <w:rFonts w:ascii="GHEA Grapalat" w:hAnsi="GHEA Grapalat"/>
          <w:i/>
        </w:rPr>
      </w:pPr>
    </w:p>
    <w:p w14:paraId="5E147AE4" w14:textId="52BB553E" w:rsidR="009C5430" w:rsidRDefault="009C5430" w:rsidP="00E67857">
      <w:pPr>
        <w:widowControl w:val="0"/>
        <w:ind w:left="-142" w:firstLine="142"/>
        <w:jc w:val="both"/>
        <w:rPr>
          <w:rFonts w:ascii="GHEA Grapalat" w:hAnsi="GHEA Grapalat"/>
          <w:i/>
        </w:rPr>
      </w:pPr>
    </w:p>
    <w:p w14:paraId="77C2123F" w14:textId="6B42FC36" w:rsidR="009C5430" w:rsidRDefault="009C5430" w:rsidP="00E67857">
      <w:pPr>
        <w:widowControl w:val="0"/>
        <w:ind w:left="-142" w:firstLine="142"/>
        <w:jc w:val="both"/>
        <w:rPr>
          <w:rFonts w:ascii="GHEA Grapalat" w:hAnsi="GHEA Grapalat"/>
          <w:i/>
        </w:rPr>
      </w:pPr>
    </w:p>
    <w:p w14:paraId="03D2913E" w14:textId="401AA11C" w:rsidR="009C5430" w:rsidRDefault="009C5430" w:rsidP="00E67857">
      <w:pPr>
        <w:widowControl w:val="0"/>
        <w:ind w:left="-142" w:firstLine="142"/>
        <w:jc w:val="both"/>
        <w:rPr>
          <w:rFonts w:ascii="GHEA Grapalat" w:hAnsi="GHEA Grapalat"/>
          <w:i/>
        </w:rPr>
      </w:pPr>
    </w:p>
    <w:p w14:paraId="58A381BE" w14:textId="13B5364F" w:rsidR="009C5430" w:rsidRDefault="009C5430" w:rsidP="00E67857">
      <w:pPr>
        <w:widowControl w:val="0"/>
        <w:ind w:left="-142" w:firstLine="142"/>
        <w:jc w:val="both"/>
        <w:rPr>
          <w:rFonts w:ascii="GHEA Grapalat" w:hAnsi="GHEA Grapalat"/>
          <w:i/>
        </w:rPr>
      </w:pPr>
    </w:p>
    <w:p w14:paraId="29F137D6" w14:textId="25F7DCFE" w:rsidR="009C5430" w:rsidRDefault="009C5430" w:rsidP="00E67857">
      <w:pPr>
        <w:widowControl w:val="0"/>
        <w:ind w:left="-142" w:firstLine="142"/>
        <w:jc w:val="both"/>
        <w:rPr>
          <w:rFonts w:ascii="GHEA Grapalat" w:hAnsi="GHEA Grapalat"/>
          <w:i/>
        </w:rPr>
      </w:pPr>
    </w:p>
    <w:p w14:paraId="30E5C45B" w14:textId="79AAA6DB" w:rsidR="009C5430" w:rsidRDefault="009C5430" w:rsidP="00E67857">
      <w:pPr>
        <w:widowControl w:val="0"/>
        <w:ind w:left="-142" w:firstLine="142"/>
        <w:jc w:val="both"/>
        <w:rPr>
          <w:rFonts w:ascii="GHEA Grapalat" w:hAnsi="GHEA Grapalat"/>
          <w:i/>
        </w:rPr>
      </w:pPr>
    </w:p>
    <w:p w14:paraId="22D00A8F" w14:textId="2231D21D" w:rsidR="009C5430" w:rsidRDefault="009C5430" w:rsidP="00E67857">
      <w:pPr>
        <w:widowControl w:val="0"/>
        <w:ind w:left="-142" w:firstLine="142"/>
        <w:jc w:val="both"/>
        <w:rPr>
          <w:rFonts w:ascii="GHEA Grapalat" w:hAnsi="GHEA Grapalat"/>
          <w:i/>
        </w:rPr>
      </w:pPr>
    </w:p>
    <w:p w14:paraId="6C5664EB" w14:textId="496A8907" w:rsidR="009C5430" w:rsidRDefault="009C5430" w:rsidP="00E67857">
      <w:pPr>
        <w:widowControl w:val="0"/>
        <w:ind w:left="-142" w:firstLine="142"/>
        <w:jc w:val="both"/>
        <w:rPr>
          <w:rFonts w:ascii="GHEA Grapalat" w:hAnsi="GHEA Grapalat"/>
          <w:i/>
        </w:rPr>
      </w:pPr>
    </w:p>
    <w:p w14:paraId="6DEF2104"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Приложение № 5</w:t>
      </w:r>
    </w:p>
    <w:p w14:paraId="09D28055"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B91E351" w14:textId="77777777" w:rsidR="009C5430" w:rsidRPr="008A662A" w:rsidRDefault="009C5430" w:rsidP="00E67857">
      <w:pPr>
        <w:jc w:val="center"/>
        <w:rPr>
          <w:rFonts w:ascii="GHEA Grapalat" w:hAnsi="GHEA Grapalat" w:cs="GHEA Grapalat"/>
        </w:rPr>
      </w:pPr>
    </w:p>
    <w:p w14:paraId="56CA7B3B" w14:textId="77777777" w:rsidR="009C5430" w:rsidRPr="008A662A" w:rsidRDefault="009C5430" w:rsidP="00E67857">
      <w:pPr>
        <w:jc w:val="center"/>
        <w:rPr>
          <w:rFonts w:ascii="GHEA Grapalat" w:hAnsi="GHEA Grapalat" w:cs="GHEA Grapalat"/>
        </w:rPr>
      </w:pPr>
      <w:r w:rsidRPr="008A662A">
        <w:rPr>
          <w:rFonts w:ascii="GHEA Grapalat" w:hAnsi="GHEA Grapalat" w:cs="GHEA Grapalat"/>
        </w:rPr>
        <w:t>УВЕДОМЛЕНИЕ</w:t>
      </w:r>
    </w:p>
    <w:p w14:paraId="30E67A59" w14:textId="77777777" w:rsidR="009C5430" w:rsidRPr="00487F5A" w:rsidRDefault="009C5430" w:rsidP="00E67857">
      <w:pPr>
        <w:jc w:val="center"/>
        <w:rPr>
          <w:rFonts w:ascii="GHEA Grapalat" w:hAnsi="GHEA Grapalat" w:cs="GHEA Grapalat"/>
          <w:lang w:val="hy-AM"/>
        </w:rPr>
      </w:pPr>
    </w:p>
    <w:p w14:paraId="14F08219" w14:textId="77777777" w:rsidR="009C5430" w:rsidRPr="00487F5A" w:rsidRDefault="009C5430" w:rsidP="00E6785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69BBC3C9" w14:textId="77777777" w:rsidR="009C5430" w:rsidRPr="00487F5A" w:rsidRDefault="009C5430" w:rsidP="00E6785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6352D387" w14:textId="77777777" w:rsidR="009C5430" w:rsidRPr="00487F5A" w:rsidRDefault="009C5430" w:rsidP="00E67857">
      <w:pPr>
        <w:rPr>
          <w:rFonts w:ascii="GHEA Grapalat" w:hAnsi="GHEA Grapalat"/>
          <w:vertAlign w:val="superscript"/>
          <w:lang w:val="es-ES"/>
        </w:rPr>
      </w:pPr>
    </w:p>
    <w:p w14:paraId="7B89D641" w14:textId="77777777" w:rsidR="009C5430" w:rsidRPr="00487F5A" w:rsidRDefault="009C5430" w:rsidP="00E67857">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71ED713F" w14:textId="77777777" w:rsidR="009C5430" w:rsidRPr="008A662A" w:rsidRDefault="009C5430" w:rsidP="00E67857">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3D1E84FC" w14:textId="77777777" w:rsidR="009C5430" w:rsidRPr="008A662A" w:rsidRDefault="009C5430" w:rsidP="00E67857">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E07E34" w14:textId="77777777" w:rsidR="009C5430" w:rsidRPr="00487F5A" w:rsidRDefault="009C5430" w:rsidP="00E67857">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D5675BE" w14:textId="77777777" w:rsidR="009C5430" w:rsidRPr="00487F5A" w:rsidRDefault="009C5430" w:rsidP="00E6785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78EFE697" w14:textId="77777777" w:rsidR="009C5430" w:rsidRPr="00487F5A" w:rsidRDefault="009C5430" w:rsidP="00E67857">
      <w:pPr>
        <w:rPr>
          <w:rFonts w:ascii="GHEA Grapalat" w:hAnsi="GHEA Grapalat" w:cs="Sylfaen"/>
          <w:sz w:val="20"/>
          <w:szCs w:val="20"/>
          <w:lang w:val="es-ES"/>
        </w:rPr>
      </w:pPr>
    </w:p>
    <w:p w14:paraId="266E36B4" w14:textId="77777777" w:rsidR="009C5430" w:rsidRPr="008A662A" w:rsidRDefault="009C5430" w:rsidP="00E67857">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6D355701" w14:textId="77777777" w:rsidR="009C5430" w:rsidRPr="00487F5A" w:rsidRDefault="009C5430" w:rsidP="00E67857">
      <w:pPr>
        <w:jc w:val="center"/>
        <w:rPr>
          <w:rFonts w:ascii="GHEA Grapalat" w:hAnsi="GHEA Grapalat" w:cs="GHEA Grapalat"/>
          <w:lang w:val="es-ES"/>
        </w:rPr>
      </w:pPr>
    </w:p>
    <w:p w14:paraId="3257A35F" w14:textId="77777777" w:rsidR="009C5430" w:rsidRPr="00487F5A" w:rsidRDefault="009C5430" w:rsidP="00E67857">
      <w:pPr>
        <w:jc w:val="center"/>
        <w:rPr>
          <w:rFonts w:ascii="GHEA Grapalat" w:hAnsi="GHEA Grapalat" w:cs="Sylfaen"/>
          <w:b/>
          <w:lang w:val="es-ES"/>
        </w:rPr>
      </w:pPr>
    </w:p>
    <w:p w14:paraId="67233D77" w14:textId="77777777" w:rsidR="009C5430" w:rsidRPr="00487F5A" w:rsidRDefault="009C5430" w:rsidP="00E67857">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DF9E2C9" w14:textId="77777777" w:rsidR="009C5430" w:rsidRPr="00487F5A" w:rsidRDefault="009C5430" w:rsidP="00E67857">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067E09B9" w14:textId="77777777" w:rsidR="009C5430" w:rsidRPr="00487F5A" w:rsidRDefault="009C5430" w:rsidP="00E67857">
      <w:pPr>
        <w:jc w:val="right"/>
        <w:rPr>
          <w:rFonts w:ascii="GHEA Grapalat" w:hAnsi="GHEA Grapalat"/>
          <w:sz w:val="20"/>
          <w:lang w:val="hy-AM"/>
        </w:rPr>
      </w:pPr>
      <w:r w:rsidRPr="00487F5A">
        <w:rPr>
          <w:rFonts w:ascii="GHEA Grapalat" w:hAnsi="GHEA Grapalat"/>
          <w:sz w:val="20"/>
          <w:lang w:val="hy-AM"/>
        </w:rPr>
        <w:t xml:space="preserve">    </w:t>
      </w:r>
    </w:p>
    <w:p w14:paraId="2C47A35F" w14:textId="77777777" w:rsidR="009C5430" w:rsidRPr="00487F5A" w:rsidRDefault="009C5430" w:rsidP="00E67857">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535350F2" w14:textId="77777777" w:rsidR="009C5430" w:rsidRPr="00487F5A" w:rsidRDefault="009C5430" w:rsidP="00E6785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3E554129" w14:textId="77777777" w:rsidR="009C5430" w:rsidRPr="00487F5A" w:rsidRDefault="009C5430" w:rsidP="00E67857">
      <w:pPr>
        <w:jc w:val="center"/>
        <w:rPr>
          <w:rFonts w:ascii="GHEA Grapalat" w:hAnsi="GHEA Grapalat" w:cs="Sylfaen"/>
          <w:sz w:val="16"/>
          <w:szCs w:val="16"/>
          <w:lang w:val="es-ES"/>
        </w:rPr>
      </w:pPr>
    </w:p>
    <w:p w14:paraId="67B1954A" w14:textId="77777777" w:rsidR="009C5430" w:rsidRPr="00487F5A" w:rsidRDefault="009C5430" w:rsidP="00E6785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22B91818" w14:textId="77777777" w:rsidR="009C5430" w:rsidRPr="00B138F3" w:rsidRDefault="009C5430" w:rsidP="00E67857">
      <w:pPr>
        <w:widowControl w:val="0"/>
        <w:ind w:left="-142" w:firstLine="142"/>
        <w:jc w:val="both"/>
        <w:rPr>
          <w:rFonts w:ascii="GHEA Grapalat" w:hAnsi="GHEA Grapalat"/>
          <w:i/>
        </w:rPr>
      </w:pPr>
    </w:p>
    <w:p w14:paraId="17179C8D" w14:textId="7FDD79E0" w:rsidR="009C5430" w:rsidRDefault="009C5430" w:rsidP="00E67857">
      <w:pPr>
        <w:widowControl w:val="0"/>
        <w:ind w:left="-142" w:firstLine="142"/>
        <w:jc w:val="both"/>
        <w:rPr>
          <w:rFonts w:ascii="GHEA Grapalat" w:hAnsi="GHEA Grapalat"/>
          <w:i/>
        </w:rPr>
      </w:pPr>
    </w:p>
    <w:p w14:paraId="6E999077" w14:textId="14481C72" w:rsidR="009C5430" w:rsidRDefault="009C5430" w:rsidP="00E67857">
      <w:pPr>
        <w:widowControl w:val="0"/>
        <w:ind w:left="-142" w:firstLine="142"/>
        <w:jc w:val="both"/>
        <w:rPr>
          <w:rFonts w:ascii="GHEA Grapalat" w:hAnsi="GHEA Grapalat"/>
          <w:i/>
        </w:rPr>
      </w:pPr>
    </w:p>
    <w:p w14:paraId="2D77F497" w14:textId="77777777" w:rsidR="009C5430" w:rsidRPr="00B138F3" w:rsidRDefault="009C5430" w:rsidP="00E67857">
      <w:pPr>
        <w:widowControl w:val="0"/>
        <w:ind w:left="-142" w:firstLine="142"/>
        <w:jc w:val="both"/>
        <w:rPr>
          <w:rFonts w:ascii="GHEA Grapalat" w:hAnsi="GHEA Grapalat"/>
          <w:i/>
        </w:rPr>
      </w:pPr>
    </w:p>
    <w:sectPr w:rsidR="009C5430"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C9184" w14:textId="77777777" w:rsidR="00A90610" w:rsidRDefault="00A90610">
      <w:r>
        <w:separator/>
      </w:r>
    </w:p>
  </w:endnote>
  <w:endnote w:type="continuationSeparator" w:id="0">
    <w:p w14:paraId="2AB12672" w14:textId="77777777" w:rsidR="00A90610" w:rsidRDefault="00A9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47508" w14:textId="77777777" w:rsidR="00A90610" w:rsidRDefault="00A90610">
      <w:r>
        <w:separator/>
      </w:r>
    </w:p>
  </w:footnote>
  <w:footnote w:type="continuationSeparator" w:id="0">
    <w:p w14:paraId="5F174596" w14:textId="77777777" w:rsidR="00A90610" w:rsidRDefault="00A90610">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6">
    <w:p w14:paraId="1D67D385" w14:textId="77777777" w:rsidR="006B54CE" w:rsidRPr="00810F23" w:rsidRDefault="006B54CE" w:rsidP="006B54C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7DD48AA2" w14:textId="77777777" w:rsidR="006B54CE" w:rsidRPr="00810F23" w:rsidRDefault="006B54CE" w:rsidP="006B54CE">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D76408" w14:textId="77777777" w:rsidR="006B54CE" w:rsidRPr="005F2C25" w:rsidRDefault="006B54CE" w:rsidP="006B54CE">
      <w:pPr>
        <w:pStyle w:val="FootnoteText"/>
        <w:rPr>
          <w:rFonts w:ascii="Times New Roman" w:hAnsi="Times New Roman"/>
        </w:rPr>
      </w:pPr>
    </w:p>
  </w:footnote>
  <w:footnote w:id="15">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6">
    <w:p w14:paraId="72B9FB35" w14:textId="77777777" w:rsidR="0061787C" w:rsidRDefault="0061787C">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7">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9">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0">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4">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5">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6">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7">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9">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0">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5105123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5C9"/>
    <w:rsid w:val="000237B4"/>
    <w:rsid w:val="000238FE"/>
    <w:rsid w:val="00023AFA"/>
    <w:rsid w:val="00023F8F"/>
    <w:rsid w:val="000246E6"/>
    <w:rsid w:val="00024B87"/>
    <w:rsid w:val="00025353"/>
    <w:rsid w:val="00025A85"/>
    <w:rsid w:val="00026351"/>
    <w:rsid w:val="00027166"/>
    <w:rsid w:val="000275BF"/>
    <w:rsid w:val="00030D40"/>
    <w:rsid w:val="00030E0E"/>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6F80"/>
    <w:rsid w:val="00087428"/>
    <w:rsid w:val="000878DB"/>
    <w:rsid w:val="00087A30"/>
    <w:rsid w:val="00090699"/>
    <w:rsid w:val="000911C8"/>
    <w:rsid w:val="000911CA"/>
    <w:rsid w:val="00091309"/>
    <w:rsid w:val="00092D0A"/>
    <w:rsid w:val="00092E73"/>
    <w:rsid w:val="0009380C"/>
    <w:rsid w:val="00093ED7"/>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6F89"/>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339"/>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2FCE"/>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E2F"/>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69BE"/>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08E7"/>
    <w:rsid w:val="001A1CC1"/>
    <w:rsid w:val="001A23A6"/>
    <w:rsid w:val="001A2474"/>
    <w:rsid w:val="001A2579"/>
    <w:rsid w:val="001A2F72"/>
    <w:rsid w:val="001A32A1"/>
    <w:rsid w:val="001A3FEC"/>
    <w:rsid w:val="001A43A4"/>
    <w:rsid w:val="001A4EF7"/>
    <w:rsid w:val="001A53C2"/>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1F3C"/>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11B"/>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8B0"/>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A7D"/>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1E17"/>
    <w:rsid w:val="002B2388"/>
    <w:rsid w:val="002B24A4"/>
    <w:rsid w:val="002B24E8"/>
    <w:rsid w:val="002B2E37"/>
    <w:rsid w:val="002B32D6"/>
    <w:rsid w:val="002B372D"/>
    <w:rsid w:val="002B3E53"/>
    <w:rsid w:val="002B4FD9"/>
    <w:rsid w:val="002B51FB"/>
    <w:rsid w:val="002B5F87"/>
    <w:rsid w:val="002B6548"/>
    <w:rsid w:val="002B7388"/>
    <w:rsid w:val="002B74AC"/>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4E76"/>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2A53"/>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1D1"/>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A8"/>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FD0"/>
    <w:rsid w:val="003D56A5"/>
    <w:rsid w:val="003D7720"/>
    <w:rsid w:val="003D7751"/>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9BF"/>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52E"/>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130"/>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207B"/>
    <w:rsid w:val="004834BA"/>
    <w:rsid w:val="00483944"/>
    <w:rsid w:val="0048419C"/>
    <w:rsid w:val="00484FED"/>
    <w:rsid w:val="00485531"/>
    <w:rsid w:val="00485822"/>
    <w:rsid w:val="004859E2"/>
    <w:rsid w:val="004865CE"/>
    <w:rsid w:val="00486B55"/>
    <w:rsid w:val="00487402"/>
    <w:rsid w:val="004874EC"/>
    <w:rsid w:val="0049031F"/>
    <w:rsid w:val="00490743"/>
    <w:rsid w:val="00491B1B"/>
    <w:rsid w:val="004929E4"/>
    <w:rsid w:val="0049374F"/>
    <w:rsid w:val="00493AF9"/>
    <w:rsid w:val="00493CC7"/>
    <w:rsid w:val="00495230"/>
    <w:rsid w:val="0049623A"/>
    <w:rsid w:val="0049655D"/>
    <w:rsid w:val="0049697A"/>
    <w:rsid w:val="004974D8"/>
    <w:rsid w:val="004975D5"/>
    <w:rsid w:val="004A0302"/>
    <w:rsid w:val="004A0321"/>
    <w:rsid w:val="004A0B50"/>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5DA9"/>
    <w:rsid w:val="004B60F5"/>
    <w:rsid w:val="004B61C2"/>
    <w:rsid w:val="004B6A49"/>
    <w:rsid w:val="004B6D52"/>
    <w:rsid w:val="004B753B"/>
    <w:rsid w:val="004B77D0"/>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5CE"/>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6FF"/>
    <w:rsid w:val="004E442C"/>
    <w:rsid w:val="004E54F5"/>
    <w:rsid w:val="004E5843"/>
    <w:rsid w:val="004E67A9"/>
    <w:rsid w:val="004E6A12"/>
    <w:rsid w:val="004E6E9A"/>
    <w:rsid w:val="004F023B"/>
    <w:rsid w:val="004F0926"/>
    <w:rsid w:val="004F0CAA"/>
    <w:rsid w:val="004F126B"/>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27CC2"/>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02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73E"/>
    <w:rsid w:val="005F581A"/>
    <w:rsid w:val="005F6312"/>
    <w:rsid w:val="005F6DED"/>
    <w:rsid w:val="005F7C1D"/>
    <w:rsid w:val="00601148"/>
    <w:rsid w:val="00601797"/>
    <w:rsid w:val="00602283"/>
    <w:rsid w:val="00605075"/>
    <w:rsid w:val="0060526C"/>
    <w:rsid w:val="00605382"/>
    <w:rsid w:val="0060620C"/>
    <w:rsid w:val="00606328"/>
    <w:rsid w:val="0060652B"/>
    <w:rsid w:val="006066E9"/>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67E6D"/>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3B3"/>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1FE9"/>
    <w:rsid w:val="00702A06"/>
    <w:rsid w:val="007032AC"/>
    <w:rsid w:val="007035C9"/>
    <w:rsid w:val="00703BF6"/>
    <w:rsid w:val="00704337"/>
    <w:rsid w:val="00704898"/>
    <w:rsid w:val="00705492"/>
    <w:rsid w:val="00705706"/>
    <w:rsid w:val="00705B55"/>
    <w:rsid w:val="007066AC"/>
    <w:rsid w:val="007072C5"/>
    <w:rsid w:val="0070731F"/>
    <w:rsid w:val="00707692"/>
    <w:rsid w:val="00707B86"/>
    <w:rsid w:val="00710894"/>
    <w:rsid w:val="00710C1B"/>
    <w:rsid w:val="00711527"/>
    <w:rsid w:val="00712311"/>
    <w:rsid w:val="0071252A"/>
    <w:rsid w:val="00712DB8"/>
    <w:rsid w:val="007131F4"/>
    <w:rsid w:val="00713262"/>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06BB"/>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EA5"/>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1E01"/>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05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06A"/>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CCB"/>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28AA"/>
    <w:rsid w:val="008A3366"/>
    <w:rsid w:val="008A345D"/>
    <w:rsid w:val="008A3A35"/>
    <w:rsid w:val="008A3C60"/>
    <w:rsid w:val="008A4DA3"/>
    <w:rsid w:val="008A5CEA"/>
    <w:rsid w:val="008A70A4"/>
    <w:rsid w:val="008A7905"/>
    <w:rsid w:val="008A7FFA"/>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3E8A"/>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556"/>
    <w:rsid w:val="008D5704"/>
    <w:rsid w:val="008D5808"/>
    <w:rsid w:val="008D67EF"/>
    <w:rsid w:val="008D68DB"/>
    <w:rsid w:val="008D698C"/>
    <w:rsid w:val="008D6A46"/>
    <w:rsid w:val="008D6BF5"/>
    <w:rsid w:val="008D77B2"/>
    <w:rsid w:val="008D7917"/>
    <w:rsid w:val="008D7CAC"/>
    <w:rsid w:val="008D7FF8"/>
    <w:rsid w:val="008E00F2"/>
    <w:rsid w:val="008E07C5"/>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5C2D"/>
    <w:rsid w:val="008F683C"/>
    <w:rsid w:val="008F69B6"/>
    <w:rsid w:val="008F6B74"/>
    <w:rsid w:val="008F73A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0AD8"/>
    <w:rsid w:val="009215EA"/>
    <w:rsid w:val="009229DF"/>
    <w:rsid w:val="009230C2"/>
    <w:rsid w:val="00923711"/>
    <w:rsid w:val="00924434"/>
    <w:rsid w:val="00924F9C"/>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263"/>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430"/>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6A25"/>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3D"/>
    <w:rsid w:val="00A03791"/>
    <w:rsid w:val="00A03FEC"/>
    <w:rsid w:val="00A04202"/>
    <w:rsid w:val="00A04DB0"/>
    <w:rsid w:val="00A04E56"/>
    <w:rsid w:val="00A0551D"/>
    <w:rsid w:val="00A06463"/>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4876"/>
    <w:rsid w:val="00A86287"/>
    <w:rsid w:val="00A863CC"/>
    <w:rsid w:val="00A863E1"/>
    <w:rsid w:val="00A86F00"/>
    <w:rsid w:val="00A874F6"/>
    <w:rsid w:val="00A9038F"/>
    <w:rsid w:val="00A90610"/>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6D3A"/>
    <w:rsid w:val="00AF7BE8"/>
    <w:rsid w:val="00B00003"/>
    <w:rsid w:val="00B004F3"/>
    <w:rsid w:val="00B011DF"/>
    <w:rsid w:val="00B01495"/>
    <w:rsid w:val="00B01568"/>
    <w:rsid w:val="00B025A2"/>
    <w:rsid w:val="00B027B8"/>
    <w:rsid w:val="00B02A31"/>
    <w:rsid w:val="00B03678"/>
    <w:rsid w:val="00B03F63"/>
    <w:rsid w:val="00B041E3"/>
    <w:rsid w:val="00B04537"/>
    <w:rsid w:val="00B04817"/>
    <w:rsid w:val="00B048B2"/>
    <w:rsid w:val="00B051BE"/>
    <w:rsid w:val="00B07413"/>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3C0"/>
    <w:rsid w:val="00B2066D"/>
    <w:rsid w:val="00B20FD7"/>
    <w:rsid w:val="00B21689"/>
    <w:rsid w:val="00B217A5"/>
    <w:rsid w:val="00B217BB"/>
    <w:rsid w:val="00B225D5"/>
    <w:rsid w:val="00B2283B"/>
    <w:rsid w:val="00B22B1B"/>
    <w:rsid w:val="00B232F7"/>
    <w:rsid w:val="00B237B4"/>
    <w:rsid w:val="00B240E6"/>
    <w:rsid w:val="00B25447"/>
    <w:rsid w:val="00B2561E"/>
    <w:rsid w:val="00B2572B"/>
    <w:rsid w:val="00B25FC4"/>
    <w:rsid w:val="00B26395"/>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A7E9E"/>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A71"/>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04"/>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3EE"/>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86"/>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A5D"/>
    <w:rsid w:val="00CA0F8C"/>
    <w:rsid w:val="00CA1123"/>
    <w:rsid w:val="00CA11F2"/>
    <w:rsid w:val="00CA158B"/>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365"/>
    <w:rsid w:val="00D02623"/>
    <w:rsid w:val="00D02861"/>
    <w:rsid w:val="00D03331"/>
    <w:rsid w:val="00D03489"/>
    <w:rsid w:val="00D03E7C"/>
    <w:rsid w:val="00D03F1D"/>
    <w:rsid w:val="00D04334"/>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4AB"/>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2FB7"/>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857"/>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307"/>
    <w:rsid w:val="00E81D32"/>
    <w:rsid w:val="00E81D4D"/>
    <w:rsid w:val="00E84171"/>
    <w:rsid w:val="00E8425F"/>
    <w:rsid w:val="00E85A49"/>
    <w:rsid w:val="00E861BF"/>
    <w:rsid w:val="00E8719E"/>
    <w:rsid w:val="00E87574"/>
    <w:rsid w:val="00E90CF6"/>
    <w:rsid w:val="00E90DC8"/>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64C"/>
    <w:rsid w:val="00ED07B1"/>
    <w:rsid w:val="00ED0BF3"/>
    <w:rsid w:val="00ED0DE3"/>
    <w:rsid w:val="00ED1142"/>
    <w:rsid w:val="00ED1170"/>
    <w:rsid w:val="00ED2352"/>
    <w:rsid w:val="00ED2462"/>
    <w:rsid w:val="00ED33B3"/>
    <w:rsid w:val="00ED3BA4"/>
    <w:rsid w:val="00ED3E51"/>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1ECE"/>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6FED"/>
    <w:rsid w:val="00EF7868"/>
    <w:rsid w:val="00F00097"/>
    <w:rsid w:val="00F00565"/>
    <w:rsid w:val="00F005EE"/>
    <w:rsid w:val="00F00C96"/>
    <w:rsid w:val="00F00F71"/>
    <w:rsid w:val="00F01D1E"/>
    <w:rsid w:val="00F02639"/>
    <w:rsid w:val="00F0292A"/>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18BE"/>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3E9"/>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8B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ezkurwreuab5ozgtqnkl">
    <w:name w:val="ezkurwreuab5ozgtqnkl"/>
    <w:basedOn w:val="DefaultParagraphFont"/>
    <w:rsid w:val="009C5430"/>
  </w:style>
  <w:style w:type="paragraph" w:customStyle="1" w:styleId="msonormal0">
    <w:name w:val="msonormal"/>
    <w:basedOn w:val="Normal"/>
    <w:rsid w:val="008D5556"/>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4388</TotalTime>
  <Pages>78</Pages>
  <Words>21770</Words>
  <Characters>124094</Characters>
  <Application>Microsoft Office Word</Application>
  <DocSecurity>0</DocSecurity>
  <Lines>1034</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145573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1957</cp:revision>
  <cp:lastPrinted>2018-02-16T07:12:00Z</cp:lastPrinted>
  <dcterms:created xsi:type="dcterms:W3CDTF">2019-10-28T07:04:00Z</dcterms:created>
  <dcterms:modified xsi:type="dcterms:W3CDTF">2026-02-06T06:36:00Z</dcterms:modified>
</cp:coreProperties>
</file>